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62DB4" w14:textId="77777777" w:rsidR="00EA3268" w:rsidRPr="00EA3268" w:rsidRDefault="00EA3268" w:rsidP="00EA3268">
      <w:pPr>
        <w:spacing w:after="0" w:line="240" w:lineRule="auto"/>
        <w:jc w:val="right"/>
        <w:rPr>
          <w:rFonts w:ascii="Times New Roman" w:eastAsia="Times New Roman" w:hAnsi="Times New Roman" w:cs="Times New Roman"/>
          <w:color w:val="000000"/>
          <w:kern w:val="0"/>
          <w:sz w:val="24"/>
          <w:szCs w:val="24"/>
          <w:lang w:eastAsia="et-EE"/>
          <w14:ligatures w14:val="none"/>
        </w:rPr>
      </w:pPr>
      <w:commentRangeStart w:id="0"/>
      <w:r w:rsidRPr="00EA3268">
        <w:rPr>
          <w:rFonts w:ascii="Times New Roman" w:eastAsia="Times New Roman" w:hAnsi="Times New Roman" w:cs="Times New Roman"/>
          <w:color w:val="000000"/>
          <w:kern w:val="0"/>
          <w:sz w:val="24"/>
          <w:szCs w:val="24"/>
          <w:lang w:eastAsia="et-EE"/>
          <w14:ligatures w14:val="none"/>
        </w:rPr>
        <w:t>EELNÕU</w:t>
      </w:r>
      <w:commentRangeEnd w:id="0"/>
      <w:r w:rsidR="008048BA">
        <w:rPr>
          <w:rStyle w:val="Kommentaariviide"/>
        </w:rPr>
        <w:commentReference w:id="0"/>
      </w:r>
    </w:p>
    <w:p w14:paraId="04044376" w14:textId="64F3921B" w:rsidR="00EA3268" w:rsidRPr="00EA3268" w:rsidRDefault="00EA3268" w:rsidP="00EA3268">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2</w:t>
      </w:r>
      <w:r w:rsidR="00997E35">
        <w:rPr>
          <w:rFonts w:ascii="Times New Roman" w:eastAsia="Times New Roman" w:hAnsi="Times New Roman" w:cs="Times New Roman"/>
          <w:color w:val="000000"/>
          <w:kern w:val="0"/>
          <w:sz w:val="24"/>
          <w:szCs w:val="24"/>
          <w:lang w:eastAsia="et-EE"/>
          <w14:ligatures w14:val="none"/>
        </w:rPr>
        <w:t>4</w:t>
      </w:r>
      <w:r w:rsidRPr="00EA3268">
        <w:rPr>
          <w:rFonts w:ascii="Times New Roman" w:eastAsia="Times New Roman" w:hAnsi="Times New Roman" w:cs="Times New Roman"/>
          <w:color w:val="000000"/>
          <w:kern w:val="0"/>
          <w:sz w:val="24"/>
          <w:szCs w:val="24"/>
          <w:lang w:eastAsia="et-EE"/>
          <w14:ligatures w14:val="none"/>
        </w:rPr>
        <w:t>.04.202</w:t>
      </w:r>
      <w:r w:rsidR="00B313A7">
        <w:rPr>
          <w:rFonts w:ascii="Times New Roman" w:eastAsia="Times New Roman" w:hAnsi="Times New Roman" w:cs="Times New Roman"/>
          <w:color w:val="000000"/>
          <w:kern w:val="0"/>
          <w:sz w:val="24"/>
          <w:szCs w:val="24"/>
          <w:lang w:eastAsia="et-EE"/>
          <w14:ligatures w14:val="none"/>
        </w:rPr>
        <w:t>4</w:t>
      </w:r>
    </w:p>
    <w:p w14:paraId="329CBD04" w14:textId="77777777" w:rsidR="00EA3268" w:rsidRPr="00EA3268" w:rsidRDefault="00EA3268" w:rsidP="00EA3268">
      <w:pPr>
        <w:spacing w:after="0" w:line="240" w:lineRule="auto"/>
        <w:jc w:val="center"/>
        <w:rPr>
          <w:rFonts w:ascii="Times New Roman" w:eastAsia="Times New Roman" w:hAnsi="Times New Roman" w:cs="Times New Roman"/>
          <w:b/>
          <w:color w:val="000000"/>
          <w:kern w:val="0"/>
          <w:sz w:val="24"/>
          <w:szCs w:val="24"/>
          <w:lang w:eastAsia="et-EE"/>
          <w14:ligatures w14:val="none"/>
        </w:rPr>
      </w:pPr>
    </w:p>
    <w:p w14:paraId="420C104E" w14:textId="77777777" w:rsidR="00EA3268" w:rsidRPr="00EE6655" w:rsidRDefault="00EA3268" w:rsidP="00EA3268">
      <w:pPr>
        <w:spacing w:after="0" w:line="240" w:lineRule="auto"/>
        <w:jc w:val="center"/>
        <w:rPr>
          <w:rFonts w:ascii="Times New Roman" w:eastAsia="Times New Roman" w:hAnsi="Times New Roman" w:cs="Times New Roman"/>
          <w:b/>
          <w:color w:val="000000"/>
          <w:kern w:val="0"/>
          <w:sz w:val="28"/>
          <w:szCs w:val="28"/>
          <w:lang w:eastAsia="et-EE"/>
          <w14:ligatures w14:val="none"/>
        </w:rPr>
      </w:pPr>
      <w:r w:rsidRPr="00EE6655">
        <w:rPr>
          <w:rFonts w:ascii="Times New Roman" w:eastAsia="Times New Roman" w:hAnsi="Times New Roman" w:cs="Times New Roman"/>
          <w:b/>
          <w:color w:val="000000"/>
          <w:kern w:val="0"/>
          <w:sz w:val="28"/>
          <w:szCs w:val="28"/>
          <w:lang w:eastAsia="et-EE"/>
          <w14:ligatures w14:val="none"/>
        </w:rPr>
        <w:t>Eesti Vabariigi haridusseaduse muutmise ja sellega seonduvalt teiste seaduste muutmise seadus (õppimiskohustuse kehtestamine)</w:t>
      </w:r>
    </w:p>
    <w:p w14:paraId="63DA4F9C" w14:textId="77777777" w:rsidR="00EA3268" w:rsidRDefault="00EA3268"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6D6F5877" w14:textId="77777777" w:rsidR="00EE6655" w:rsidRPr="00EA3268" w:rsidRDefault="00EE6655"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492CF441" w14:textId="77777777" w:rsidR="00EA3268" w:rsidRPr="00EA3268" w:rsidRDefault="00EA3268"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 1. Eesti Vabariigi haridusseaduse muutmine</w:t>
      </w:r>
    </w:p>
    <w:p w14:paraId="5CA3409F" w14:textId="77777777" w:rsidR="00EA3268" w:rsidRPr="00EA3268" w:rsidRDefault="00EA3268" w:rsidP="00EA3268">
      <w:pPr>
        <w:spacing w:after="0" w:line="240" w:lineRule="auto"/>
        <w:jc w:val="both"/>
        <w:rPr>
          <w:rFonts w:ascii="Times New Roman" w:eastAsia="Times New Roman" w:hAnsi="Times New Roman" w:cs="Times New Roman"/>
          <w:b/>
          <w:color w:val="000000"/>
          <w:kern w:val="0"/>
          <w:sz w:val="24"/>
          <w:szCs w:val="24"/>
          <w:lang w:eastAsia="et-EE"/>
          <w14:ligatures w14:val="none"/>
        </w:rPr>
      </w:pPr>
    </w:p>
    <w:p w14:paraId="7DF2F9E3"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Eesti Vabariigi haridusseaduses tehakse järgmised muudatused: </w:t>
      </w:r>
    </w:p>
    <w:p w14:paraId="6D696968"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7FFDA301"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paragrahvi 4 lõikes 1 asendatakse sõna „koolikohustuse“ sõnaga „õppimiskohustuse“; </w:t>
      </w:r>
    </w:p>
    <w:p w14:paraId="406350AE"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D1AEBAB"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2)</w:t>
      </w:r>
      <w:r w:rsidRPr="00EA3268">
        <w:rPr>
          <w:rFonts w:ascii="Times New Roman" w:eastAsia="Times New Roman" w:hAnsi="Times New Roman" w:cs="Times New Roman"/>
          <w:bCs/>
          <w:color w:val="000000"/>
          <w:kern w:val="0"/>
          <w:sz w:val="24"/>
          <w:szCs w:val="24"/>
          <w:lang w:eastAsia="et-EE"/>
          <w14:ligatures w14:val="none"/>
        </w:rPr>
        <w:t xml:space="preserve"> paragrahvi 7 lõike 2 punkt 8 muudetakse ja sõnastatakse järgmiselt: </w:t>
      </w:r>
    </w:p>
    <w:p w14:paraId="4CCFCB66"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5ABADE72" w14:textId="5415FE73"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„8) peavad õppimiskohustuslike laste arvestust ja tagavad õppimiskohustuse täitmise kontrolli, annavad lastele õppimiskohustuse täitmiseks ainelist ja muud abi, korraldavad sõidu haridusasutusse ja tagasi, tagavad meditsiiniabi ja toitlustamise õppetöö ajal;“; </w:t>
      </w:r>
    </w:p>
    <w:p w14:paraId="4DF4A5D0" w14:textId="77777777" w:rsidR="00EA3268" w:rsidRPr="00EA3268"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D89F3B4" w14:textId="77777777" w:rsidR="00EE6655" w:rsidRDefault="00EA3268"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3)</w:t>
      </w:r>
      <w:r w:rsidRPr="00EA3268">
        <w:rPr>
          <w:rFonts w:ascii="Times New Roman" w:eastAsia="Times New Roman" w:hAnsi="Times New Roman" w:cs="Times New Roman"/>
          <w:bCs/>
          <w:color w:val="000000"/>
          <w:kern w:val="0"/>
          <w:sz w:val="24"/>
          <w:szCs w:val="24"/>
          <w:lang w:eastAsia="et-EE"/>
          <w14:ligatures w14:val="none"/>
        </w:rPr>
        <w:t xml:space="preserve"> seadust täiendatakse III</w:t>
      </w:r>
      <w:r w:rsidRPr="00EA3268">
        <w:rPr>
          <w:rFonts w:ascii="Times New Roman" w:eastAsia="Times New Roman" w:hAnsi="Times New Roman" w:cs="Times New Roman"/>
          <w:bCs/>
          <w:color w:val="000000"/>
          <w:kern w:val="0"/>
          <w:sz w:val="24"/>
          <w:szCs w:val="24"/>
          <w:vertAlign w:val="superscript"/>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osaga järgmises sõnastuses: </w:t>
      </w:r>
    </w:p>
    <w:p w14:paraId="0CC4FB60" w14:textId="77777777" w:rsidR="00EE6655" w:rsidRPr="00EA3268" w:rsidRDefault="00EE6655" w:rsidP="00EA3268">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705723BE" w14:textId="77777777" w:rsidR="00EA3268" w:rsidRPr="00EA3268" w:rsidRDefault="00EA3268" w:rsidP="00EA3268">
      <w:pPr>
        <w:spacing w:after="0" w:line="240" w:lineRule="auto"/>
        <w:jc w:val="center"/>
        <w:rPr>
          <w:rFonts w:ascii="Times New Roman" w:eastAsia="Times New Roman" w:hAnsi="Times New Roman" w:cs="Times New Roman"/>
          <w:b/>
          <w:color w:val="000000"/>
          <w:kern w:val="0"/>
          <w:sz w:val="24"/>
          <w:szCs w:val="24"/>
          <w:lang w:eastAsia="et-EE"/>
          <w14:ligatures w14:val="none"/>
        </w:rPr>
      </w:pPr>
      <w:bookmarkStart w:id="1" w:name="_Hlk157582446"/>
      <w:r w:rsidRPr="00EA3268">
        <w:rPr>
          <w:rFonts w:ascii="Times New Roman" w:eastAsia="Times New Roman" w:hAnsi="Times New Roman" w:cs="Times New Roman"/>
          <w:bCs/>
          <w:color w:val="000000"/>
          <w:kern w:val="0"/>
          <w:sz w:val="24"/>
          <w:szCs w:val="24"/>
          <w:lang w:eastAsia="et-EE"/>
          <w14:ligatures w14:val="none"/>
        </w:rPr>
        <w:t>„</w:t>
      </w:r>
      <w:r w:rsidRPr="00EA3268">
        <w:rPr>
          <w:rFonts w:ascii="Times New Roman" w:eastAsia="Times New Roman" w:hAnsi="Times New Roman" w:cs="Times New Roman"/>
          <w:b/>
          <w:color w:val="000000"/>
          <w:kern w:val="0"/>
          <w:sz w:val="24"/>
          <w:szCs w:val="24"/>
          <w:lang w:eastAsia="et-EE"/>
          <w14:ligatures w14:val="none"/>
        </w:rPr>
        <w:t>III</w:t>
      </w:r>
      <w:r w:rsidRPr="00EA3268">
        <w:rPr>
          <w:rFonts w:ascii="Times New Roman" w:eastAsia="Times New Roman" w:hAnsi="Times New Roman" w:cs="Times New Roman"/>
          <w:b/>
          <w:color w:val="000000"/>
          <w:kern w:val="0"/>
          <w:sz w:val="24"/>
          <w:szCs w:val="24"/>
          <w:vertAlign w:val="superscript"/>
          <w:lang w:eastAsia="et-EE"/>
          <w14:ligatures w14:val="none"/>
        </w:rPr>
        <w:t>1</w:t>
      </w:r>
      <w:r w:rsidRPr="00EA3268">
        <w:rPr>
          <w:rFonts w:ascii="Times New Roman" w:eastAsia="Times New Roman" w:hAnsi="Times New Roman" w:cs="Times New Roman"/>
          <w:b/>
          <w:color w:val="000000"/>
          <w:kern w:val="0"/>
          <w:sz w:val="24"/>
          <w:szCs w:val="24"/>
          <w:lang w:eastAsia="et-EE"/>
          <w14:ligatures w14:val="none"/>
        </w:rPr>
        <w:t xml:space="preserve">. osa </w:t>
      </w:r>
    </w:p>
    <w:p w14:paraId="5A032AAE" w14:textId="77777777" w:rsidR="00EA3268" w:rsidRPr="00EA3268" w:rsidRDefault="00EA3268" w:rsidP="00EA3268">
      <w:pPr>
        <w:spacing w:after="0" w:line="240" w:lineRule="auto"/>
        <w:jc w:val="center"/>
        <w:rPr>
          <w:rFonts w:ascii="Times New Roman" w:eastAsia="Times New Roman" w:hAnsi="Times New Roman" w:cs="Times New Roman"/>
          <w:b/>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ÕPPIMISKOHUSTUS</w:t>
      </w:r>
    </w:p>
    <w:p w14:paraId="46893C63" w14:textId="77777777" w:rsidR="00EA3268" w:rsidRPr="00EA3268" w:rsidRDefault="00EA3268" w:rsidP="00EA3268">
      <w:pPr>
        <w:spacing w:after="0" w:line="240" w:lineRule="auto"/>
        <w:rPr>
          <w:rFonts w:ascii="Times New Roman" w:eastAsia="Times New Roman" w:hAnsi="Times New Roman" w:cs="Times New Roman"/>
          <w:bCs/>
          <w:color w:val="000000"/>
          <w:kern w:val="0"/>
          <w:sz w:val="24"/>
          <w:szCs w:val="24"/>
          <w:lang w:eastAsia="et-EE"/>
          <w14:ligatures w14:val="none"/>
        </w:rPr>
      </w:pPr>
    </w:p>
    <w:p w14:paraId="19DE8061" w14:textId="77777777" w:rsidR="00EA3268" w:rsidRPr="00EA3268" w:rsidRDefault="00EA3268" w:rsidP="00BB64CD">
      <w:pPr>
        <w:shd w:val="clear" w:color="auto" w:fill="FFFFFF" w:themeFill="background1"/>
        <w:spacing w:after="0" w:line="240" w:lineRule="auto"/>
        <w:jc w:val="both"/>
        <w:outlineLvl w:val="2"/>
        <w:rPr>
          <w:rFonts w:ascii="Times New Roman" w:eastAsia="Times New Roman" w:hAnsi="Times New Roman" w:cs="Times New Roman"/>
          <w:b/>
          <w:bCs/>
          <w:color w:val="000000" w:themeColor="text1"/>
          <w:sz w:val="24"/>
          <w:szCs w:val="24"/>
          <w:lang w:eastAsia="et-EE"/>
        </w:rPr>
      </w:pP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 10</w:t>
      </w:r>
      <w:r w:rsidRPr="00EA3268">
        <w:rPr>
          <w:rFonts w:ascii="Times New Roman" w:eastAsia="Times New Roman" w:hAnsi="Times New Roman" w:cs="Times New Roman"/>
          <w:b/>
          <w:bCs/>
          <w:color w:val="000000"/>
          <w:kern w:val="0"/>
          <w:sz w:val="24"/>
          <w:szCs w:val="24"/>
          <w:bdr w:val="none" w:sz="0" w:space="0" w:color="auto" w:frame="1"/>
          <w:vertAlign w:val="superscript"/>
          <w:lang w:eastAsia="et-EE"/>
          <w14:ligatures w14:val="none"/>
        </w:rPr>
        <w:t>1</w:t>
      </w: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w:t>
      </w:r>
      <w:bookmarkStart w:id="2" w:name="para9"/>
      <w:r w:rsidRPr="00EA3268">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
      <w:r w:rsidRPr="00EA3268">
        <w:rPr>
          <w:rFonts w:ascii="Times New Roman" w:eastAsia="Times New Roman" w:hAnsi="Times New Roman" w:cs="Times New Roman"/>
          <w:b/>
          <w:bCs/>
          <w:color w:val="000000"/>
          <w:kern w:val="0"/>
          <w:sz w:val="24"/>
          <w:szCs w:val="24"/>
          <w:lang w:eastAsia="et-EE"/>
          <w14:ligatures w14:val="none"/>
        </w:rPr>
        <w:t>Õppimiskohustus</w:t>
      </w:r>
    </w:p>
    <w:bookmarkEnd w:id="1"/>
    <w:p w14:paraId="07EFB79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0061AA"/>
          <w:sz w:val="24"/>
          <w:szCs w:val="24"/>
          <w:lang w:eastAsia="et-EE"/>
        </w:rPr>
      </w:pPr>
    </w:p>
    <w:p w14:paraId="126412F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i/>
          <w:iCs/>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 Õppimiskohustus on kohustus osaleda põhi-, kesk- või kutseharidusõppes ning omandada teadmisi, oskusi ja pädevusi, et tagada enda areng.</w:t>
      </w:r>
    </w:p>
    <w:p w14:paraId="2437B2F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07DA9564" w14:textId="4C347016"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(2) Õppimiskohustus on Eestis elaval </w:t>
      </w:r>
      <w:ins w:id="3" w:author="Mari Koik" w:date="2024-05-14T21:06:00Z">
        <w:r w:rsidR="007B104E">
          <w:rPr>
            <w:rFonts w:ascii="Times New Roman" w:eastAsia="Times New Roman" w:hAnsi="Times New Roman" w:cs="Times New Roman"/>
            <w:color w:val="202020"/>
            <w:kern w:val="0"/>
            <w:sz w:val="24"/>
            <w:szCs w:val="24"/>
            <w:lang w:eastAsia="et-EE"/>
            <w14:ligatures w14:val="none"/>
          </w:rPr>
          <w:t>lapse</w:t>
        </w:r>
      </w:ins>
      <w:del w:id="4" w:author="Mari Koik" w:date="2024-05-14T21:06:00Z">
        <w:r w:rsidRPr="00EA3268" w:rsidDel="007B104E">
          <w:rPr>
            <w:rFonts w:ascii="Times New Roman" w:eastAsia="Times New Roman" w:hAnsi="Times New Roman" w:cs="Times New Roman"/>
            <w:color w:val="202020"/>
            <w:kern w:val="0"/>
            <w:sz w:val="24"/>
            <w:szCs w:val="24"/>
            <w:lang w:eastAsia="et-EE"/>
            <w14:ligatures w14:val="none"/>
          </w:rPr>
          <w:delText>isiku</w:delText>
        </w:r>
      </w:del>
      <w:r w:rsidRPr="00EA3268">
        <w:rPr>
          <w:rFonts w:ascii="Times New Roman" w:eastAsia="Times New Roman" w:hAnsi="Times New Roman" w:cs="Times New Roman"/>
          <w:color w:val="202020"/>
          <w:kern w:val="0"/>
          <w:sz w:val="24"/>
          <w:szCs w:val="24"/>
          <w:lang w:eastAsia="et-EE"/>
          <w14:ligatures w14:val="none"/>
        </w:rPr>
        <w:t xml:space="preserve">l, sealhulgas välisriigi kodakondsusega või määratlemata kodakondsusega </w:t>
      </w:r>
      <w:ins w:id="5" w:author="Mari Koik" w:date="2024-05-14T21:06:00Z">
        <w:r w:rsidR="007B104E">
          <w:rPr>
            <w:rFonts w:ascii="Times New Roman" w:eastAsia="Times New Roman" w:hAnsi="Times New Roman" w:cs="Times New Roman"/>
            <w:color w:val="202020"/>
            <w:kern w:val="0"/>
            <w:sz w:val="24"/>
            <w:szCs w:val="24"/>
            <w:lang w:eastAsia="et-EE"/>
            <w14:ligatures w14:val="none"/>
          </w:rPr>
          <w:t>lapse</w:t>
        </w:r>
      </w:ins>
      <w:del w:id="6" w:author="Mari Koik" w:date="2024-05-14T21:06:00Z">
        <w:r w:rsidRPr="00EA3268" w:rsidDel="007B104E">
          <w:rPr>
            <w:rFonts w:ascii="Times New Roman" w:eastAsia="Times New Roman" w:hAnsi="Times New Roman" w:cs="Times New Roman"/>
            <w:color w:val="202020"/>
            <w:kern w:val="0"/>
            <w:sz w:val="24"/>
            <w:szCs w:val="24"/>
            <w:lang w:eastAsia="et-EE"/>
            <w14:ligatures w14:val="none"/>
          </w:rPr>
          <w:delText>isiku</w:delText>
        </w:r>
      </w:del>
      <w:r w:rsidRPr="00EA3268">
        <w:rPr>
          <w:rFonts w:ascii="Times New Roman" w:eastAsia="Times New Roman" w:hAnsi="Times New Roman" w:cs="Times New Roman"/>
          <w:color w:val="202020"/>
          <w:kern w:val="0"/>
          <w:sz w:val="24"/>
          <w:szCs w:val="24"/>
          <w:lang w:eastAsia="et-EE"/>
          <w14:ligatures w14:val="none"/>
        </w:rPr>
        <w:t>l, kes on saanud enne käimasoleva aasta 1. oktoobrit seitsmeaastaseks.</w:t>
      </w:r>
      <w:r w:rsidRPr="00EA3268">
        <w:rPr>
          <w:rFonts w:ascii="Times New Roman" w:eastAsia="Times New Roman" w:hAnsi="Times New Roman" w:cs="Times New Roman"/>
          <w:kern w:val="0"/>
          <w:sz w:val="24"/>
          <w:szCs w:val="24"/>
          <w:lang w:eastAsia="et-EE"/>
          <w14:ligatures w14:val="none"/>
        </w:rPr>
        <w:t xml:space="preserve"> </w:t>
      </w:r>
      <w:del w:id="7" w:author="Mari Koik" w:date="2024-05-14T21:06:00Z">
        <w:r w:rsidRPr="00EA3268" w:rsidDel="007B104E">
          <w:rPr>
            <w:rFonts w:ascii="Times New Roman" w:eastAsia="Times New Roman" w:hAnsi="Times New Roman" w:cs="Times New Roman"/>
            <w:kern w:val="0"/>
            <w:sz w:val="24"/>
            <w:szCs w:val="24"/>
            <w:lang w:eastAsia="et-EE"/>
            <w14:ligatures w14:val="none"/>
          </w:rPr>
          <w:delText xml:space="preserve">Isik </w:delText>
        </w:r>
      </w:del>
      <w:ins w:id="8" w:author="Mari Koik" w:date="2024-05-14T21:06:00Z">
        <w:r w:rsidR="007B104E">
          <w:rPr>
            <w:rFonts w:ascii="Times New Roman" w:eastAsia="Times New Roman" w:hAnsi="Times New Roman" w:cs="Times New Roman"/>
            <w:kern w:val="0"/>
            <w:sz w:val="24"/>
            <w:szCs w:val="24"/>
            <w:lang w:eastAsia="et-EE"/>
            <w14:ligatures w14:val="none"/>
          </w:rPr>
          <w:t>Laps</w:t>
        </w:r>
      </w:ins>
      <w:ins w:id="9" w:author="Mari Koik" w:date="2024-05-14T21:07:00Z">
        <w:r w:rsidR="007B104E">
          <w:rPr>
            <w:rFonts w:ascii="Times New Roman" w:eastAsia="Times New Roman" w:hAnsi="Times New Roman" w:cs="Times New Roman"/>
            <w:kern w:val="0"/>
            <w:sz w:val="24"/>
            <w:szCs w:val="24"/>
            <w:lang w:eastAsia="et-EE"/>
            <w14:ligatures w14:val="none"/>
          </w:rPr>
          <w:t>el</w:t>
        </w:r>
      </w:ins>
      <w:ins w:id="10" w:author="Mari Koik" w:date="2024-05-14T21:06:00Z">
        <w:r w:rsidR="007B104E"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on õppimiskohustus</w:t>
      </w:r>
      <w:del w:id="11" w:author="Mari Koik" w:date="2024-05-14T21:07:00Z">
        <w:r w:rsidRPr="00EA3268" w:rsidDel="007B104E">
          <w:rPr>
            <w:rFonts w:ascii="Times New Roman" w:eastAsia="Times New Roman" w:hAnsi="Times New Roman" w:cs="Times New Roman"/>
            <w:kern w:val="0"/>
            <w:sz w:val="24"/>
            <w:szCs w:val="24"/>
            <w:lang w:eastAsia="et-EE"/>
            <w14:ligatures w14:val="none"/>
          </w:rPr>
          <w:delText>lik</w:delText>
        </w:r>
      </w:del>
      <w:r w:rsidRPr="00EA3268">
        <w:rPr>
          <w:rFonts w:ascii="Times New Roman" w:eastAsia="Times New Roman" w:hAnsi="Times New Roman" w:cs="Times New Roman"/>
          <w:kern w:val="0"/>
          <w:sz w:val="24"/>
          <w:szCs w:val="24"/>
          <w:lang w:eastAsia="et-EE"/>
          <w14:ligatures w14:val="none"/>
        </w:rPr>
        <w:t xml:space="preserve"> 18-aastaseks saamiseni. Õppimiskohustus loetakse täidetuks enne 18-aastaseks saamist juhul, kui </w:t>
      </w:r>
      <w:del w:id="12" w:author="Mari Koik" w:date="2024-05-14T21:07:00Z">
        <w:r w:rsidRPr="00EA3268" w:rsidDel="007B104E">
          <w:rPr>
            <w:rFonts w:ascii="Times New Roman" w:eastAsia="Times New Roman" w:hAnsi="Times New Roman" w:cs="Times New Roman"/>
            <w:kern w:val="0"/>
            <w:sz w:val="24"/>
            <w:szCs w:val="24"/>
            <w:lang w:eastAsia="et-EE"/>
            <w14:ligatures w14:val="none"/>
          </w:rPr>
          <w:delText xml:space="preserve">isik </w:delText>
        </w:r>
      </w:del>
      <w:ins w:id="13" w:author="Mari Koik" w:date="2024-05-14T21:07:00Z">
        <w:r w:rsidR="007B104E">
          <w:rPr>
            <w:rFonts w:ascii="Times New Roman" w:eastAsia="Times New Roman" w:hAnsi="Times New Roman" w:cs="Times New Roman"/>
            <w:kern w:val="0"/>
            <w:sz w:val="24"/>
            <w:szCs w:val="24"/>
            <w:lang w:eastAsia="et-EE"/>
            <w14:ligatures w14:val="none"/>
          </w:rPr>
          <w:t>laps</w:t>
        </w:r>
        <w:r w:rsidR="007B104E"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on omandanud kesk- või kutsehariduse.</w:t>
      </w:r>
    </w:p>
    <w:p w14:paraId="67A1CC0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451C48C9" w14:textId="720CB600"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(3) Eesti Vabariiki akrediteeritud välisriigi või rahvusvahelise organisatsiooni esindaja lapsel </w:t>
      </w:r>
      <w:ins w:id="14" w:author="Mari Koik" w:date="2024-05-15T16:55:00Z">
        <w:r w:rsidR="0072541A" w:rsidRPr="00EA3268">
          <w:rPr>
            <w:rFonts w:ascii="Times New Roman" w:eastAsia="Times New Roman" w:hAnsi="Times New Roman" w:cs="Times New Roman"/>
            <w:kern w:val="0"/>
            <w:sz w:val="24"/>
            <w:szCs w:val="24"/>
            <w:lang w:eastAsia="et-EE"/>
            <w14:ligatures w14:val="none"/>
          </w:rPr>
          <w:t xml:space="preserve">õppimiskohustust </w:t>
        </w:r>
      </w:ins>
      <w:r w:rsidRPr="00EA3268">
        <w:rPr>
          <w:rFonts w:ascii="Times New Roman" w:eastAsia="Times New Roman" w:hAnsi="Times New Roman" w:cs="Times New Roman"/>
          <w:kern w:val="0"/>
          <w:sz w:val="24"/>
          <w:szCs w:val="24"/>
          <w:lang w:eastAsia="et-EE"/>
          <w14:ligatures w14:val="none"/>
        </w:rPr>
        <w:t>ei ole</w:t>
      </w:r>
      <w:del w:id="15" w:author="Mari Koik" w:date="2024-05-15T16:55:00Z">
        <w:r w:rsidRPr="00EA3268" w:rsidDel="0072541A">
          <w:rPr>
            <w:rFonts w:ascii="Times New Roman" w:eastAsia="Times New Roman" w:hAnsi="Times New Roman" w:cs="Times New Roman"/>
            <w:kern w:val="0"/>
            <w:sz w:val="24"/>
            <w:szCs w:val="24"/>
            <w:lang w:eastAsia="et-EE"/>
            <w14:ligatures w14:val="none"/>
          </w:rPr>
          <w:delText xml:space="preserve"> õppimiskohustust</w:delText>
        </w:r>
      </w:del>
      <w:r w:rsidRPr="00EA3268">
        <w:rPr>
          <w:rFonts w:ascii="Times New Roman" w:eastAsia="Times New Roman" w:hAnsi="Times New Roman" w:cs="Times New Roman"/>
          <w:kern w:val="0"/>
          <w:sz w:val="24"/>
          <w:szCs w:val="24"/>
          <w:lang w:eastAsia="et-EE"/>
          <w14:ligatures w14:val="none"/>
        </w:rPr>
        <w:t>.</w:t>
      </w:r>
    </w:p>
    <w:p w14:paraId="69211B9D"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62D32A6" w14:textId="386D640B"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(4) </w:t>
      </w:r>
      <w:del w:id="16" w:author="Mari Koik" w:date="2024-05-14T16:29:00Z">
        <w:r w:rsidRPr="00EA3268" w:rsidDel="00875F53">
          <w:rPr>
            <w:rFonts w:ascii="Times New Roman" w:eastAsia="Times New Roman" w:hAnsi="Times New Roman" w:cs="Times New Roman"/>
            <w:kern w:val="0"/>
            <w:sz w:val="24"/>
            <w:szCs w:val="24"/>
            <w:lang w:eastAsia="et-EE"/>
            <w14:ligatures w14:val="none"/>
          </w:rPr>
          <w:delText>Õppimiskohustuslik isik</w:delText>
        </w:r>
      </w:del>
      <w:ins w:id="17" w:author="Mari Koik" w:date="2024-05-14T16:29:00Z">
        <w:r w:rsidR="00875F53">
          <w:rPr>
            <w:rFonts w:ascii="Times New Roman" w:eastAsia="Times New Roman" w:hAnsi="Times New Roman" w:cs="Times New Roman"/>
            <w:kern w:val="0"/>
            <w:sz w:val="24"/>
            <w:szCs w:val="24"/>
            <w:lang w:eastAsia="et-EE"/>
            <w14:ligatures w14:val="none"/>
          </w:rPr>
          <w:t>Laps</w:t>
        </w:r>
      </w:ins>
      <w:r w:rsidRPr="00EA3268">
        <w:rPr>
          <w:rFonts w:ascii="Times New Roman" w:eastAsia="Times New Roman" w:hAnsi="Times New Roman" w:cs="Times New Roman"/>
          <w:kern w:val="0"/>
          <w:sz w:val="24"/>
          <w:szCs w:val="24"/>
          <w:lang w:eastAsia="et-EE"/>
          <w14:ligatures w14:val="none"/>
        </w:rPr>
        <w:t xml:space="preserve">, kes oma terviseseisundi või individuaalse arengu tõttu ei ole õppimiskohustuslikku ikka jõudes saavutanud vajalikku koolivalmidust, </w:t>
      </w:r>
      <w:commentRangeStart w:id="18"/>
      <w:r w:rsidRPr="00EA3268">
        <w:rPr>
          <w:rFonts w:ascii="Times New Roman" w:eastAsia="Times New Roman" w:hAnsi="Times New Roman" w:cs="Times New Roman"/>
          <w:kern w:val="0"/>
          <w:sz w:val="24"/>
          <w:szCs w:val="24"/>
          <w:lang w:eastAsia="et-EE"/>
          <w14:ligatures w14:val="none"/>
        </w:rPr>
        <w:t xml:space="preserve">võib </w:t>
      </w:r>
      <w:ins w:id="19" w:author="Mari Koik" w:date="2024-05-14T21:08:00Z">
        <w:r w:rsidR="007B104E">
          <w:rPr>
            <w:rFonts w:ascii="Times New Roman" w:eastAsia="Times New Roman" w:hAnsi="Times New Roman" w:cs="Times New Roman"/>
            <w:kern w:val="0"/>
            <w:sz w:val="24"/>
            <w:szCs w:val="24"/>
            <w:lang w:eastAsia="et-EE"/>
            <w14:ligatures w14:val="none"/>
          </w:rPr>
          <w:t xml:space="preserve">õpinguid alustada </w:t>
        </w:r>
      </w:ins>
      <w:commentRangeEnd w:id="18"/>
      <w:ins w:id="20" w:author="Mari Koik" w:date="2024-05-15T17:34:00Z">
        <w:r w:rsidR="00CF377B">
          <w:rPr>
            <w:rStyle w:val="Kommentaariviide"/>
          </w:rPr>
          <w:commentReference w:id="18"/>
        </w:r>
      </w:ins>
      <w:ins w:id="21" w:author="Mari Koik" w:date="2024-05-14T21:08:00Z">
        <w:r w:rsidR="007B104E">
          <w:rPr>
            <w:rFonts w:ascii="Times New Roman" w:eastAsia="Times New Roman" w:hAnsi="Times New Roman" w:cs="Times New Roman"/>
            <w:kern w:val="0"/>
            <w:sz w:val="24"/>
            <w:szCs w:val="24"/>
            <w:lang w:eastAsia="et-EE"/>
            <w14:ligatures w14:val="none"/>
          </w:rPr>
          <w:t xml:space="preserve">ühe õppeaasta võrra hiljem, kui seda soovitab </w:t>
        </w:r>
      </w:ins>
      <w:del w:id="22" w:author="Mari Koik" w:date="2024-05-14T16:29:00Z">
        <w:r w:rsidRPr="00EA3268" w:rsidDel="00875F53">
          <w:rPr>
            <w:rFonts w:ascii="Times New Roman" w:eastAsia="Times New Roman" w:hAnsi="Times New Roman" w:cs="Times New Roman"/>
            <w:kern w:val="0"/>
            <w:sz w:val="24"/>
            <w:szCs w:val="24"/>
            <w:lang w:eastAsia="et-EE"/>
            <w14:ligatures w14:val="none"/>
          </w:rPr>
          <w:delText xml:space="preserve">lapse </w:delText>
        </w:r>
      </w:del>
      <w:ins w:id="23" w:author="Mari Koik" w:date="2024-05-14T16:29:00Z">
        <w:r w:rsidR="00875F53">
          <w:rPr>
            <w:rFonts w:ascii="Times New Roman" w:eastAsia="Times New Roman" w:hAnsi="Times New Roman" w:cs="Times New Roman"/>
            <w:kern w:val="0"/>
            <w:sz w:val="24"/>
            <w:szCs w:val="24"/>
            <w:lang w:eastAsia="et-EE"/>
            <w14:ligatures w14:val="none"/>
          </w:rPr>
          <w:t>tema</w:t>
        </w:r>
        <w:r w:rsidR="00875F53"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koolivalmidust hinnanud koolieel</w:t>
      </w:r>
      <w:ins w:id="24" w:author="Mari Koik" w:date="2024-05-14T21:08:00Z">
        <w:r w:rsidR="007B104E">
          <w:rPr>
            <w:rFonts w:ascii="Times New Roman" w:eastAsia="Times New Roman" w:hAnsi="Times New Roman" w:cs="Times New Roman"/>
            <w:kern w:val="0"/>
            <w:sz w:val="24"/>
            <w:szCs w:val="24"/>
            <w:lang w:eastAsia="et-EE"/>
            <w14:ligatures w14:val="none"/>
          </w:rPr>
          <w:t>n</w:t>
        </w:r>
      </w:ins>
      <w:del w:id="25" w:author="Mari Koik" w:date="2024-05-14T21:08:00Z">
        <w:r w:rsidRPr="00EA3268" w:rsidDel="007B104E">
          <w:rPr>
            <w:rFonts w:ascii="Times New Roman" w:eastAsia="Times New Roman" w:hAnsi="Times New Roman" w:cs="Times New Roman"/>
            <w:kern w:val="0"/>
            <w:sz w:val="24"/>
            <w:szCs w:val="24"/>
            <w:lang w:eastAsia="et-EE"/>
            <w14:ligatures w14:val="none"/>
          </w:rPr>
          <w:delText>s</w:delText>
        </w:r>
      </w:del>
      <w:r w:rsidRPr="00EA3268">
        <w:rPr>
          <w:rFonts w:ascii="Times New Roman" w:eastAsia="Times New Roman" w:hAnsi="Times New Roman" w:cs="Times New Roman"/>
          <w:kern w:val="0"/>
          <w:sz w:val="24"/>
          <w:szCs w:val="24"/>
          <w:lang w:eastAsia="et-EE"/>
          <w14:ligatures w14:val="none"/>
        </w:rPr>
        <w:t>e lasteasutus</w:t>
      </w:r>
      <w:del w:id="26" w:author="Mari Koik" w:date="2024-05-14T21:08:00Z">
        <w:r w:rsidRPr="00EA3268" w:rsidDel="007B104E">
          <w:rPr>
            <w:rFonts w:ascii="Times New Roman" w:eastAsia="Times New Roman" w:hAnsi="Times New Roman" w:cs="Times New Roman"/>
            <w:kern w:val="0"/>
            <w:sz w:val="24"/>
            <w:szCs w:val="24"/>
            <w:lang w:eastAsia="et-EE"/>
            <w14:ligatures w14:val="none"/>
          </w:rPr>
          <w:delText>e</w:delText>
        </w:r>
      </w:del>
      <w:r w:rsidRPr="00EA3268">
        <w:rPr>
          <w:rFonts w:ascii="Times New Roman" w:eastAsia="Times New Roman" w:hAnsi="Times New Roman" w:cs="Times New Roman"/>
          <w:kern w:val="0"/>
          <w:sz w:val="24"/>
          <w:szCs w:val="24"/>
          <w:lang w:eastAsia="et-EE"/>
          <w14:ligatures w14:val="none"/>
        </w:rPr>
        <w:t xml:space="preserve"> või põhikooli- ja gümnaasiumiseaduse §-s 47 nimetatud kooliväli</w:t>
      </w:r>
      <w:ins w:id="27" w:author="Mari Koik" w:date="2024-05-14T21:08:00Z">
        <w:r w:rsidR="007B104E">
          <w:rPr>
            <w:rFonts w:ascii="Times New Roman" w:eastAsia="Times New Roman" w:hAnsi="Times New Roman" w:cs="Times New Roman"/>
            <w:kern w:val="0"/>
            <w:sz w:val="24"/>
            <w:szCs w:val="24"/>
            <w:lang w:eastAsia="et-EE"/>
            <w14:ligatures w14:val="none"/>
          </w:rPr>
          <w:t>n</w:t>
        </w:r>
      </w:ins>
      <w:del w:id="28" w:author="Mari Koik" w:date="2024-05-14T21:08:00Z">
        <w:r w:rsidRPr="00EA3268" w:rsidDel="007B104E">
          <w:rPr>
            <w:rFonts w:ascii="Times New Roman" w:eastAsia="Times New Roman" w:hAnsi="Times New Roman" w:cs="Times New Roman"/>
            <w:kern w:val="0"/>
            <w:sz w:val="24"/>
            <w:szCs w:val="24"/>
            <w:lang w:eastAsia="et-EE"/>
            <w14:ligatures w14:val="none"/>
          </w:rPr>
          <w:delText>s</w:delText>
        </w:r>
      </w:del>
      <w:r w:rsidRPr="00EA3268">
        <w:rPr>
          <w:rFonts w:ascii="Times New Roman" w:eastAsia="Times New Roman" w:hAnsi="Times New Roman" w:cs="Times New Roman"/>
          <w:kern w:val="0"/>
          <w:sz w:val="24"/>
          <w:szCs w:val="24"/>
          <w:lang w:eastAsia="et-EE"/>
          <w14:ligatures w14:val="none"/>
        </w:rPr>
        <w:t>e nõustamismeeskon</w:t>
      </w:r>
      <w:ins w:id="29" w:author="Mari Koik" w:date="2024-05-14T21:09:00Z">
        <w:r w:rsidR="007B104E">
          <w:rPr>
            <w:rFonts w:ascii="Times New Roman" w:eastAsia="Times New Roman" w:hAnsi="Times New Roman" w:cs="Times New Roman"/>
            <w:kern w:val="0"/>
            <w:sz w:val="24"/>
            <w:szCs w:val="24"/>
            <w:lang w:eastAsia="et-EE"/>
            <w14:ligatures w14:val="none"/>
          </w:rPr>
          <w:t>d</w:t>
        </w:r>
      </w:ins>
      <w:del w:id="30" w:author="Mari Koik" w:date="2024-05-14T21:09:00Z">
        <w:r w:rsidRPr="00EA3268" w:rsidDel="007B104E">
          <w:rPr>
            <w:rFonts w:ascii="Times New Roman" w:eastAsia="Times New Roman" w:hAnsi="Times New Roman" w:cs="Times New Roman"/>
            <w:kern w:val="0"/>
            <w:sz w:val="24"/>
            <w:szCs w:val="24"/>
            <w:lang w:eastAsia="et-EE"/>
            <w14:ligatures w14:val="none"/>
          </w:rPr>
          <w:delText xml:space="preserve">na soovitusel </w:delText>
        </w:r>
      </w:del>
      <w:del w:id="31" w:author="Mari Koik" w:date="2024-05-14T16:33:00Z">
        <w:r w:rsidRPr="00EA3268" w:rsidDel="00875F53">
          <w:rPr>
            <w:rFonts w:ascii="Times New Roman" w:eastAsia="Times New Roman" w:hAnsi="Times New Roman" w:cs="Times New Roman"/>
            <w:kern w:val="0"/>
            <w:sz w:val="24"/>
            <w:szCs w:val="24"/>
            <w:lang w:eastAsia="et-EE"/>
            <w14:ligatures w14:val="none"/>
          </w:rPr>
          <w:delText>asuda õppimiskohustust täitma</w:delText>
        </w:r>
      </w:del>
      <w:del w:id="32" w:author="Mari Koik" w:date="2024-05-14T21:09:00Z">
        <w:r w:rsidRPr="00EA3268" w:rsidDel="007B104E">
          <w:rPr>
            <w:rFonts w:ascii="Times New Roman" w:eastAsia="Times New Roman" w:hAnsi="Times New Roman" w:cs="Times New Roman"/>
            <w:kern w:val="0"/>
            <w:sz w:val="24"/>
            <w:szCs w:val="24"/>
            <w:lang w:eastAsia="et-EE"/>
            <w14:ligatures w14:val="none"/>
          </w:rPr>
          <w:delText xml:space="preserve"> ühe õppeaasta võrra hiljem</w:delText>
        </w:r>
      </w:del>
      <w:r w:rsidRPr="00EA3268">
        <w:rPr>
          <w:rFonts w:ascii="Times New Roman" w:eastAsia="Times New Roman" w:hAnsi="Times New Roman" w:cs="Times New Roman"/>
          <w:kern w:val="0"/>
          <w:sz w:val="24"/>
          <w:szCs w:val="24"/>
          <w:lang w:eastAsia="et-EE"/>
          <w14:ligatures w14:val="none"/>
        </w:rPr>
        <w:t>.</w:t>
      </w:r>
    </w:p>
    <w:p w14:paraId="7EFCD14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3F4D1B4" w14:textId="449D4638"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(5) Koolieelne lasteasutus või kooliväline nõustamismeeskond soovitab </w:t>
      </w:r>
      <w:del w:id="33" w:author="Mari Koik" w:date="2024-05-14T16:34:00Z">
        <w:r w:rsidRPr="00EA3268" w:rsidDel="00875F53">
          <w:rPr>
            <w:rFonts w:ascii="Times New Roman" w:eastAsia="Times New Roman" w:hAnsi="Times New Roman" w:cs="Times New Roman"/>
            <w:kern w:val="0"/>
            <w:sz w:val="24"/>
            <w:szCs w:val="24"/>
            <w:lang w:eastAsia="et-EE"/>
            <w14:ligatures w14:val="none"/>
          </w:rPr>
          <w:delText>õppim</w:delText>
        </w:r>
      </w:del>
      <w:del w:id="34" w:author="Mari Koik" w:date="2024-05-14T16:33:00Z">
        <w:r w:rsidRPr="00EA3268" w:rsidDel="00875F53">
          <w:rPr>
            <w:rFonts w:ascii="Times New Roman" w:eastAsia="Times New Roman" w:hAnsi="Times New Roman" w:cs="Times New Roman"/>
            <w:kern w:val="0"/>
            <w:sz w:val="24"/>
            <w:szCs w:val="24"/>
            <w:lang w:eastAsia="et-EE"/>
            <w14:ligatures w14:val="none"/>
          </w:rPr>
          <w:delText>iskohustust täitma</w:delText>
        </w:r>
      </w:del>
      <w:del w:id="35" w:author="Mari Koik" w:date="2024-05-14T16:34:00Z">
        <w:r w:rsidRPr="00EA3268" w:rsidDel="00875F53">
          <w:rPr>
            <w:rFonts w:ascii="Times New Roman" w:eastAsia="Times New Roman" w:hAnsi="Times New Roman" w:cs="Times New Roman"/>
            <w:kern w:val="0"/>
            <w:sz w:val="24"/>
            <w:szCs w:val="24"/>
            <w:lang w:eastAsia="et-EE"/>
            <w14:ligatures w14:val="none"/>
          </w:rPr>
          <w:delText xml:space="preserve"> asuda</w:delText>
        </w:r>
      </w:del>
      <w:ins w:id="36" w:author="Mari Koik" w:date="2024-05-14T16:34:00Z">
        <w:r w:rsidR="00875F53">
          <w:rPr>
            <w:rFonts w:ascii="Times New Roman" w:eastAsia="Times New Roman" w:hAnsi="Times New Roman" w:cs="Times New Roman"/>
            <w:kern w:val="0"/>
            <w:sz w:val="24"/>
            <w:szCs w:val="24"/>
            <w:lang w:eastAsia="et-EE"/>
            <w14:ligatures w14:val="none"/>
          </w:rPr>
          <w:t>õpinguid alustada</w:t>
        </w:r>
      </w:ins>
      <w:r w:rsidRPr="00EA3268">
        <w:rPr>
          <w:rFonts w:ascii="Times New Roman" w:eastAsia="Times New Roman" w:hAnsi="Times New Roman" w:cs="Times New Roman"/>
          <w:kern w:val="0"/>
          <w:sz w:val="24"/>
          <w:szCs w:val="24"/>
          <w:lang w:eastAsia="et-EE"/>
          <w14:ligatures w14:val="none"/>
        </w:rPr>
        <w:t xml:space="preserve"> ühe õppeaasta võrra hiljem, kui:</w:t>
      </w:r>
    </w:p>
    <w:p w14:paraId="221DC2A1" w14:textId="200DBA4A"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1) lapse tunnetus</w:t>
      </w:r>
      <w:commentRangeStart w:id="37"/>
      <w:r w:rsidRPr="00EA3268">
        <w:rPr>
          <w:rFonts w:ascii="Times New Roman" w:eastAsia="Times New Roman" w:hAnsi="Times New Roman" w:cs="Times New Roman"/>
          <w:kern w:val="0"/>
          <w:sz w:val="24"/>
          <w:szCs w:val="24"/>
          <w:lang w:eastAsia="et-EE"/>
          <w14:ligatures w14:val="none"/>
        </w:rPr>
        <w:t xml:space="preserve">- </w:t>
      </w:r>
      <w:del w:id="38" w:author="Mari Koik" w:date="2024-05-14T21:09:00Z">
        <w:r w:rsidRPr="00EA3268" w:rsidDel="007B104E">
          <w:rPr>
            <w:rFonts w:ascii="Times New Roman" w:eastAsia="Times New Roman" w:hAnsi="Times New Roman" w:cs="Times New Roman"/>
            <w:kern w:val="0"/>
            <w:sz w:val="24"/>
            <w:szCs w:val="24"/>
            <w:lang w:eastAsia="et-EE"/>
            <w14:ligatures w14:val="none"/>
          </w:rPr>
          <w:delText xml:space="preserve">ja </w:delText>
        </w:r>
      </w:del>
      <w:ins w:id="39" w:author="Mari Koik" w:date="2024-05-14T21:09:00Z">
        <w:r w:rsidR="007B104E">
          <w:rPr>
            <w:rFonts w:ascii="Times New Roman" w:eastAsia="Times New Roman" w:hAnsi="Times New Roman" w:cs="Times New Roman"/>
            <w:kern w:val="0"/>
            <w:sz w:val="24"/>
            <w:szCs w:val="24"/>
            <w:lang w:eastAsia="et-EE"/>
            <w14:ligatures w14:val="none"/>
          </w:rPr>
          <w:t>või</w:t>
        </w:r>
        <w:r w:rsidR="007B104E"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 xml:space="preserve">õpioskused, sotsiaalsed </w:t>
      </w:r>
      <w:del w:id="40" w:author="Mari Koik" w:date="2024-05-14T21:09:00Z">
        <w:r w:rsidRPr="00EA3268" w:rsidDel="007B104E">
          <w:rPr>
            <w:rFonts w:ascii="Times New Roman" w:eastAsia="Times New Roman" w:hAnsi="Times New Roman" w:cs="Times New Roman"/>
            <w:kern w:val="0"/>
            <w:sz w:val="24"/>
            <w:szCs w:val="24"/>
            <w:lang w:eastAsia="et-EE"/>
            <w14:ligatures w14:val="none"/>
          </w:rPr>
          <w:delText xml:space="preserve">ning </w:delText>
        </w:r>
      </w:del>
      <w:ins w:id="41" w:author="Mari Koik" w:date="2024-05-14T21:09:00Z">
        <w:r w:rsidR="007B104E">
          <w:rPr>
            <w:rFonts w:ascii="Times New Roman" w:eastAsia="Times New Roman" w:hAnsi="Times New Roman" w:cs="Times New Roman"/>
            <w:kern w:val="0"/>
            <w:sz w:val="24"/>
            <w:szCs w:val="24"/>
            <w:lang w:eastAsia="et-EE"/>
            <w14:ligatures w14:val="none"/>
          </w:rPr>
          <w:t>või</w:t>
        </w:r>
      </w:ins>
      <w:commentRangeEnd w:id="37"/>
      <w:ins w:id="42" w:author="Mari Koik" w:date="2024-05-15T19:36:00Z">
        <w:r w:rsidR="009C21E9">
          <w:rPr>
            <w:rStyle w:val="Kommentaariviide"/>
          </w:rPr>
          <w:commentReference w:id="37"/>
        </w:r>
      </w:ins>
      <w:ins w:id="43" w:author="Mari Koik" w:date="2024-05-14T21:09:00Z">
        <w:r w:rsidR="007B104E"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enesekohased oskused ei ole õpingute alustamiseks vajalikul määral välja kujunenud või</w:t>
      </w:r>
    </w:p>
    <w:p w14:paraId="6AC064F7" w14:textId="4A551C5A"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2) laps vajab haiguse, trauma või tervisehäire tõttu pikaajalist ravi ning </w:t>
      </w:r>
      <w:del w:id="44" w:author="Mari Koik" w:date="2024-05-14T21:10:00Z">
        <w:r w:rsidRPr="00EA3268" w:rsidDel="007B104E">
          <w:rPr>
            <w:rFonts w:ascii="Times New Roman" w:eastAsia="Times New Roman" w:hAnsi="Times New Roman" w:cs="Times New Roman"/>
            <w:kern w:val="0"/>
            <w:sz w:val="24"/>
            <w:szCs w:val="24"/>
            <w:lang w:eastAsia="et-EE"/>
            <w14:ligatures w14:val="none"/>
          </w:rPr>
          <w:delText xml:space="preserve">lapse </w:delText>
        </w:r>
      </w:del>
      <w:ins w:id="45" w:author="Mari Koik" w:date="2024-05-14T21:10:00Z">
        <w:r w:rsidR="007B104E">
          <w:rPr>
            <w:rFonts w:ascii="Times New Roman" w:eastAsia="Times New Roman" w:hAnsi="Times New Roman" w:cs="Times New Roman"/>
            <w:kern w:val="0"/>
            <w:sz w:val="24"/>
            <w:szCs w:val="24"/>
            <w:lang w:eastAsia="et-EE"/>
            <w14:ligatures w14:val="none"/>
          </w:rPr>
          <w:t>tema</w:t>
        </w:r>
        <w:r w:rsidR="007B104E"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terviseseisund ei võimalda tal igapäevases õppetöös osaleda.</w:t>
      </w:r>
    </w:p>
    <w:p w14:paraId="71EE46B2" w14:textId="77777777" w:rsidR="00EA3268" w:rsidRPr="00EA3268" w:rsidRDefault="00EA3268" w:rsidP="00EA3268">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5D1B1B3D" w14:textId="190AF191" w:rsidR="00EA3268" w:rsidRPr="00EA3268" w:rsidRDefault="00EA3268" w:rsidP="00EA3268">
      <w:pPr>
        <w:shd w:val="clear" w:color="auto" w:fill="FFFFFF" w:themeFill="background1"/>
        <w:spacing w:after="0" w:line="240" w:lineRule="auto"/>
        <w:rPr>
          <w:rFonts w:ascii="Times New Roman" w:eastAsia="Times New Roman" w:hAnsi="Times New Roman" w:cs="Times New Roman"/>
          <w:b/>
          <w:bCs/>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 10</w:t>
      </w:r>
      <w:r w:rsidRPr="00EA3268">
        <w:rPr>
          <w:rFonts w:ascii="Times New Roman" w:eastAsia="Times New Roman" w:hAnsi="Times New Roman" w:cs="Times New Roman"/>
          <w:b/>
          <w:bCs/>
          <w:color w:val="202020"/>
          <w:kern w:val="0"/>
          <w:sz w:val="24"/>
          <w:szCs w:val="24"/>
          <w:vertAlign w:val="superscript"/>
          <w:lang w:eastAsia="et-EE"/>
          <w14:ligatures w14:val="none"/>
        </w:rPr>
        <w:t>2</w:t>
      </w:r>
      <w:r w:rsidRPr="00EA3268">
        <w:rPr>
          <w:rFonts w:ascii="Times New Roman" w:eastAsia="Times New Roman" w:hAnsi="Times New Roman" w:cs="Times New Roman"/>
          <w:b/>
          <w:bCs/>
          <w:color w:val="202020"/>
          <w:kern w:val="0"/>
          <w:sz w:val="24"/>
          <w:szCs w:val="24"/>
          <w:lang w:eastAsia="et-EE"/>
          <w14:ligatures w14:val="none"/>
        </w:rPr>
        <w:t xml:space="preserve">. Lapsevanema kohustused </w:t>
      </w:r>
      <w:ins w:id="46" w:author="Mari Koik" w:date="2024-05-14T21:10:00Z">
        <w:r w:rsidR="007B104E">
          <w:rPr>
            <w:rFonts w:ascii="Times New Roman" w:eastAsia="Times New Roman" w:hAnsi="Times New Roman" w:cs="Times New Roman"/>
            <w:b/>
            <w:bCs/>
            <w:color w:val="202020"/>
            <w:kern w:val="0"/>
            <w:sz w:val="24"/>
            <w:szCs w:val="24"/>
            <w:lang w:eastAsia="et-EE"/>
            <w14:ligatures w14:val="none"/>
          </w:rPr>
          <w:t xml:space="preserve">lapse </w:t>
        </w:r>
      </w:ins>
      <w:r w:rsidRPr="00EA3268">
        <w:rPr>
          <w:rFonts w:ascii="Times New Roman" w:eastAsia="Times New Roman" w:hAnsi="Times New Roman" w:cs="Times New Roman"/>
          <w:b/>
          <w:bCs/>
          <w:color w:val="202020"/>
          <w:kern w:val="0"/>
          <w:sz w:val="24"/>
          <w:szCs w:val="24"/>
          <w:lang w:eastAsia="et-EE"/>
          <w14:ligatures w14:val="none"/>
        </w:rPr>
        <w:t>õppimiskohustuse</w:t>
      </w:r>
      <w:ins w:id="47" w:author="Mari Koik" w:date="2024-05-14T21:11:00Z">
        <w:r w:rsidR="007B104E">
          <w:rPr>
            <w:rFonts w:ascii="Times New Roman" w:eastAsia="Times New Roman" w:hAnsi="Times New Roman" w:cs="Times New Roman"/>
            <w:b/>
            <w:bCs/>
            <w:color w:val="202020"/>
            <w:kern w:val="0"/>
            <w:sz w:val="24"/>
            <w:szCs w:val="24"/>
            <w:lang w:eastAsia="et-EE"/>
            <w14:ligatures w14:val="none"/>
          </w:rPr>
          <w:t xml:space="preserve"> s</w:t>
        </w:r>
      </w:ins>
      <w:ins w:id="48" w:author="Mari Koik" w:date="2024-05-14T21:12:00Z">
        <w:r w:rsidR="007B104E">
          <w:rPr>
            <w:rFonts w:ascii="Times New Roman" w:eastAsia="Times New Roman" w:hAnsi="Times New Roman" w:cs="Times New Roman"/>
            <w:b/>
            <w:bCs/>
            <w:color w:val="202020"/>
            <w:kern w:val="0"/>
            <w:sz w:val="24"/>
            <w:szCs w:val="24"/>
            <w:lang w:eastAsia="et-EE"/>
            <w14:ligatures w14:val="none"/>
          </w:rPr>
          <w:t>uht</w:t>
        </w:r>
      </w:ins>
      <w:ins w:id="49" w:author="Mari Koik" w:date="2024-05-14T21:11:00Z">
        <w:r w:rsidR="007B104E">
          <w:rPr>
            <w:rFonts w:ascii="Times New Roman" w:eastAsia="Times New Roman" w:hAnsi="Times New Roman" w:cs="Times New Roman"/>
            <w:b/>
            <w:bCs/>
            <w:color w:val="202020"/>
            <w:kern w:val="0"/>
            <w:sz w:val="24"/>
            <w:szCs w:val="24"/>
            <w:lang w:eastAsia="et-EE"/>
            <w14:ligatures w14:val="none"/>
          </w:rPr>
          <w:t>es</w:t>
        </w:r>
      </w:ins>
      <w:del w:id="50" w:author="Mari Koik" w:date="2024-05-14T21:11:00Z">
        <w:r w:rsidRPr="00EA3268" w:rsidDel="007B104E">
          <w:rPr>
            <w:rFonts w:ascii="Times New Roman" w:eastAsia="Times New Roman" w:hAnsi="Times New Roman" w:cs="Times New Roman"/>
            <w:b/>
            <w:bCs/>
            <w:color w:val="202020"/>
            <w:kern w:val="0"/>
            <w:sz w:val="24"/>
            <w:szCs w:val="24"/>
            <w:lang w:eastAsia="et-EE"/>
            <w14:ligatures w14:val="none"/>
          </w:rPr>
          <w:delText xml:space="preserve"> täitmisel</w:delText>
        </w:r>
      </w:del>
    </w:p>
    <w:p w14:paraId="73F0E7AC" w14:textId="77777777" w:rsidR="00EA3268" w:rsidRPr="00EA3268" w:rsidRDefault="00EA3268" w:rsidP="00EA3268">
      <w:pPr>
        <w:shd w:val="clear" w:color="auto" w:fill="FFFFFF" w:themeFill="background1"/>
        <w:spacing w:after="0" w:line="240" w:lineRule="auto"/>
        <w:rPr>
          <w:rFonts w:ascii="Times New Roman" w:eastAsia="Times New Roman" w:hAnsi="Times New Roman" w:cs="Times New Roman"/>
          <w:color w:val="202020"/>
          <w:sz w:val="24"/>
          <w:szCs w:val="24"/>
          <w:lang w:eastAsia="et-EE"/>
        </w:rPr>
      </w:pPr>
    </w:p>
    <w:p w14:paraId="7BF49CA1" w14:textId="75CF607D"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 Lapsevanem või eestkostja (edaspidi</w:t>
      </w:r>
      <w:r w:rsidRPr="00EA3268">
        <w:rPr>
          <w:rFonts w:ascii="Times New Roman" w:eastAsia="Times New Roman" w:hAnsi="Times New Roman" w:cs="Times New Roman"/>
          <w:i/>
          <w:iCs/>
          <w:color w:val="202020"/>
          <w:kern w:val="0"/>
          <w:sz w:val="24"/>
          <w:szCs w:val="24"/>
          <w:lang w:eastAsia="et-EE"/>
          <w14:ligatures w14:val="none"/>
        </w:rPr>
        <w:t xml:space="preserve"> vanem</w:t>
      </w:r>
      <w:r w:rsidRPr="00EA3268">
        <w:rPr>
          <w:rFonts w:ascii="Times New Roman" w:eastAsia="Times New Roman" w:hAnsi="Times New Roman" w:cs="Times New Roman"/>
          <w:color w:val="202020"/>
          <w:kern w:val="0"/>
          <w:sz w:val="24"/>
          <w:szCs w:val="24"/>
          <w:lang w:eastAsia="et-EE"/>
          <w14:ligatures w14:val="none"/>
        </w:rPr>
        <w:t xml:space="preserve">) </w:t>
      </w:r>
      <w:del w:id="51" w:author="Mari Koik" w:date="2024-05-15T16:55:00Z">
        <w:r w:rsidRPr="00EA3268" w:rsidDel="00C81F08">
          <w:rPr>
            <w:rFonts w:ascii="Times New Roman" w:eastAsia="Times New Roman" w:hAnsi="Times New Roman" w:cs="Times New Roman"/>
            <w:color w:val="202020"/>
            <w:kern w:val="0"/>
            <w:sz w:val="24"/>
            <w:szCs w:val="24"/>
            <w:lang w:eastAsia="et-EE"/>
            <w14:ligatures w14:val="none"/>
          </w:rPr>
          <w:delText xml:space="preserve">on </w:delText>
        </w:r>
      </w:del>
      <w:ins w:id="52" w:author="Mari Koik" w:date="2024-05-14T21:11:00Z">
        <w:r w:rsidR="007B104E">
          <w:rPr>
            <w:rFonts w:ascii="Times New Roman" w:eastAsia="Times New Roman" w:hAnsi="Times New Roman" w:cs="Times New Roman"/>
            <w:color w:val="202020"/>
            <w:kern w:val="0"/>
            <w:sz w:val="24"/>
            <w:szCs w:val="24"/>
            <w:lang w:eastAsia="et-EE"/>
            <w14:ligatures w14:val="none"/>
          </w:rPr>
          <w:t>tagab</w:t>
        </w:r>
      </w:ins>
      <w:del w:id="53" w:author="Mari Koik" w:date="2024-05-14T21:11:00Z">
        <w:r w:rsidRPr="00EA3268" w:rsidDel="007B104E">
          <w:rPr>
            <w:rFonts w:ascii="Times New Roman" w:eastAsia="Times New Roman" w:hAnsi="Times New Roman" w:cs="Times New Roman"/>
            <w:color w:val="202020"/>
            <w:kern w:val="0"/>
            <w:sz w:val="24"/>
            <w:szCs w:val="24"/>
            <w:lang w:eastAsia="et-EE"/>
            <w14:ligatures w14:val="none"/>
          </w:rPr>
          <w:delText>kohustatud tagama</w:delText>
        </w:r>
      </w:del>
      <w:r w:rsidRPr="00EA3268">
        <w:rPr>
          <w:rFonts w:ascii="Times New Roman" w:eastAsia="Times New Roman" w:hAnsi="Times New Roman" w:cs="Times New Roman"/>
          <w:color w:val="202020"/>
          <w:kern w:val="0"/>
          <w:sz w:val="24"/>
          <w:szCs w:val="24"/>
          <w:lang w:eastAsia="et-EE"/>
          <w14:ligatures w14:val="none"/>
        </w:rPr>
        <w:t xml:space="preserve"> õppimiskohustuse täitmise, sealhulgas:</w:t>
      </w:r>
    </w:p>
    <w:p w14:paraId="7229C319" w14:textId="2B37E7F4"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1) loo</w:t>
      </w:r>
      <w:ins w:id="54" w:author="Mari Koik" w:date="2024-05-14T21:11:00Z">
        <w:r w:rsidR="007B104E">
          <w:rPr>
            <w:rFonts w:ascii="Times New Roman" w:eastAsia="Times New Roman" w:hAnsi="Times New Roman" w:cs="Times New Roman"/>
            <w:color w:val="202020"/>
            <w:kern w:val="0"/>
            <w:sz w:val="24"/>
            <w:szCs w:val="24"/>
            <w:lang w:eastAsia="et-EE"/>
            <w14:ligatures w14:val="none"/>
          </w:rPr>
          <w:t>b</w:t>
        </w:r>
      </w:ins>
      <w:del w:id="55" w:author="Mari Koik" w:date="2024-05-14T21:11:00Z">
        <w:r w:rsidRPr="00EA3268" w:rsidDel="007B104E">
          <w:rPr>
            <w:rFonts w:ascii="Times New Roman" w:eastAsia="Times New Roman" w:hAnsi="Times New Roman" w:cs="Times New Roman"/>
            <w:color w:val="202020"/>
            <w:kern w:val="0"/>
            <w:sz w:val="24"/>
            <w:szCs w:val="24"/>
            <w:lang w:eastAsia="et-EE"/>
            <w14:ligatures w14:val="none"/>
          </w:rPr>
          <w:delText>ma</w:delText>
        </w:r>
      </w:del>
      <w:r w:rsidRPr="00EA3268">
        <w:rPr>
          <w:rFonts w:ascii="Times New Roman" w:eastAsia="Times New Roman" w:hAnsi="Times New Roman" w:cs="Times New Roman"/>
          <w:color w:val="202020"/>
          <w:kern w:val="0"/>
          <w:sz w:val="24"/>
          <w:szCs w:val="24"/>
          <w:lang w:eastAsia="et-EE"/>
          <w14:ligatures w14:val="none"/>
        </w:rPr>
        <w:t xml:space="preserve"> õppimiskohustuslikule </w:t>
      </w:r>
      <w:del w:id="56" w:author="Mari Koik" w:date="2024-05-14T16:34:00Z">
        <w:r w:rsidRPr="00EA3268" w:rsidDel="00875F53">
          <w:rPr>
            <w:rFonts w:ascii="Times New Roman" w:eastAsia="Times New Roman" w:hAnsi="Times New Roman" w:cs="Times New Roman"/>
            <w:color w:val="202020"/>
            <w:kern w:val="0"/>
            <w:sz w:val="24"/>
            <w:szCs w:val="24"/>
            <w:lang w:eastAsia="et-EE"/>
            <w14:ligatures w14:val="none"/>
          </w:rPr>
          <w:delText xml:space="preserve">õpilasele </w:delText>
        </w:r>
      </w:del>
      <w:ins w:id="57" w:author="Mari Koik" w:date="2024-05-14T16:34:00Z">
        <w:r w:rsidR="00875F53">
          <w:rPr>
            <w:rFonts w:ascii="Times New Roman" w:eastAsia="Times New Roman" w:hAnsi="Times New Roman" w:cs="Times New Roman"/>
            <w:color w:val="202020"/>
            <w:kern w:val="0"/>
            <w:sz w:val="24"/>
            <w:szCs w:val="24"/>
            <w:lang w:eastAsia="et-EE"/>
            <w14:ligatures w14:val="none"/>
          </w:rPr>
          <w:t>lap</w:t>
        </w:r>
        <w:r w:rsidR="00875F53" w:rsidRPr="00EA3268">
          <w:rPr>
            <w:rFonts w:ascii="Times New Roman" w:eastAsia="Times New Roman" w:hAnsi="Times New Roman" w:cs="Times New Roman"/>
            <w:color w:val="202020"/>
            <w:kern w:val="0"/>
            <w:sz w:val="24"/>
            <w:szCs w:val="24"/>
            <w:lang w:eastAsia="et-EE"/>
            <w14:ligatures w14:val="none"/>
          </w:rPr>
          <w:t xml:space="preserve">sele </w:t>
        </w:r>
      </w:ins>
      <w:r w:rsidRPr="00EA3268">
        <w:rPr>
          <w:rFonts w:ascii="Times New Roman" w:eastAsia="Times New Roman" w:hAnsi="Times New Roman" w:cs="Times New Roman"/>
          <w:color w:val="202020"/>
          <w:kern w:val="0"/>
          <w:sz w:val="24"/>
          <w:szCs w:val="24"/>
          <w:lang w:eastAsia="et-EE"/>
          <w14:ligatures w14:val="none"/>
        </w:rPr>
        <w:t>kodus õppimist võimaldavad tingimused ja õppes osalemise eeldused;</w:t>
      </w:r>
    </w:p>
    <w:p w14:paraId="472E849A" w14:textId="4BDADD29"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2) kasuta</w:t>
      </w:r>
      <w:ins w:id="58" w:author="Mari Koik" w:date="2024-05-14T21:11:00Z">
        <w:r w:rsidR="007B104E">
          <w:rPr>
            <w:rFonts w:ascii="Times New Roman" w:eastAsia="Times New Roman" w:hAnsi="Times New Roman" w:cs="Times New Roman"/>
            <w:color w:val="202020"/>
            <w:kern w:val="0"/>
            <w:sz w:val="24"/>
            <w:szCs w:val="24"/>
            <w:lang w:eastAsia="et-EE"/>
            <w14:ligatures w14:val="none"/>
          </w:rPr>
          <w:t>b</w:t>
        </w:r>
      </w:ins>
      <w:del w:id="59" w:author="Mari Koik" w:date="2024-05-14T21:11:00Z">
        <w:r w:rsidRPr="00EA3268" w:rsidDel="007B104E">
          <w:rPr>
            <w:rFonts w:ascii="Times New Roman" w:eastAsia="Times New Roman" w:hAnsi="Times New Roman" w:cs="Times New Roman"/>
            <w:color w:val="202020"/>
            <w:kern w:val="0"/>
            <w:sz w:val="24"/>
            <w:szCs w:val="24"/>
            <w:lang w:eastAsia="et-EE"/>
            <w14:ligatures w14:val="none"/>
          </w:rPr>
          <w:delText>ma</w:delText>
        </w:r>
      </w:del>
      <w:r w:rsidRPr="00EA3268">
        <w:rPr>
          <w:rFonts w:ascii="Times New Roman" w:eastAsia="Times New Roman" w:hAnsi="Times New Roman" w:cs="Times New Roman"/>
          <w:color w:val="202020"/>
          <w:kern w:val="0"/>
          <w:sz w:val="24"/>
          <w:szCs w:val="24"/>
          <w:lang w:eastAsia="et-EE"/>
          <w14:ligatures w14:val="none"/>
        </w:rPr>
        <w:t xml:space="preserve"> igapäevaseks infovahetuseks kooli määratud infokanalit;</w:t>
      </w:r>
    </w:p>
    <w:p w14:paraId="5EA1DEC9" w14:textId="6100B5EF"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3) jälgi</w:t>
      </w:r>
      <w:ins w:id="60" w:author="Mari Koik" w:date="2024-05-14T21:11:00Z">
        <w:r w:rsidR="007B104E">
          <w:rPr>
            <w:rFonts w:ascii="Times New Roman" w:eastAsia="Times New Roman" w:hAnsi="Times New Roman" w:cs="Times New Roman"/>
            <w:kern w:val="0"/>
            <w:sz w:val="24"/>
            <w:szCs w:val="24"/>
            <w:lang w:eastAsia="et-EE"/>
            <w14:ligatures w14:val="none"/>
          </w:rPr>
          <w:t>b</w:t>
        </w:r>
      </w:ins>
      <w:del w:id="61" w:author="Mari Koik" w:date="2024-05-14T21:11: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õppimise edenemist ja teavita</w:t>
      </w:r>
      <w:ins w:id="62" w:author="Mari Koik" w:date="2024-05-14T21:11:00Z">
        <w:r w:rsidR="007B104E">
          <w:rPr>
            <w:rFonts w:ascii="Times New Roman" w:eastAsia="Times New Roman" w:hAnsi="Times New Roman" w:cs="Times New Roman"/>
            <w:kern w:val="0"/>
            <w:sz w:val="24"/>
            <w:szCs w:val="24"/>
            <w:lang w:eastAsia="et-EE"/>
            <w14:ligatures w14:val="none"/>
          </w:rPr>
          <w:t>b</w:t>
        </w:r>
      </w:ins>
      <w:del w:id="63" w:author="Mari Koik" w:date="2024-05-14T21:11: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probleemide korral kooli;</w:t>
      </w:r>
    </w:p>
    <w:p w14:paraId="02ECB2DE" w14:textId="20C54F85"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4) esita</w:t>
      </w:r>
      <w:ins w:id="64" w:author="Mari Koik" w:date="2024-05-14T21:11:00Z">
        <w:r w:rsidR="007B104E">
          <w:rPr>
            <w:rFonts w:ascii="Times New Roman" w:eastAsia="Times New Roman" w:hAnsi="Times New Roman" w:cs="Times New Roman"/>
            <w:kern w:val="0"/>
            <w:sz w:val="24"/>
            <w:szCs w:val="24"/>
            <w:lang w:eastAsia="et-EE"/>
            <w14:ligatures w14:val="none"/>
          </w:rPr>
          <w:t>b</w:t>
        </w:r>
      </w:ins>
      <w:del w:id="65" w:author="Mari Koik" w:date="2024-05-14T21:11: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koolile oma kontaktandmed ja teavita</w:t>
      </w:r>
      <w:ins w:id="66" w:author="Mari Koik" w:date="2024-05-14T21:11:00Z">
        <w:r w:rsidR="007B104E">
          <w:rPr>
            <w:rFonts w:ascii="Times New Roman" w:eastAsia="Times New Roman" w:hAnsi="Times New Roman" w:cs="Times New Roman"/>
            <w:kern w:val="0"/>
            <w:sz w:val="24"/>
            <w:szCs w:val="24"/>
            <w:lang w:eastAsia="et-EE"/>
            <w14:ligatures w14:val="none"/>
          </w:rPr>
          <w:t>b</w:t>
        </w:r>
      </w:ins>
      <w:del w:id="67" w:author="Mari Koik" w:date="2024-05-14T21:11: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nende </w:t>
      </w:r>
      <w:del w:id="68" w:author="Mari Koik" w:date="2024-05-14T16:35:00Z">
        <w:r w:rsidRPr="00EA3268" w:rsidDel="00875F53">
          <w:rPr>
            <w:rFonts w:ascii="Times New Roman" w:eastAsia="Times New Roman" w:hAnsi="Times New Roman" w:cs="Times New Roman"/>
            <w:kern w:val="0"/>
            <w:sz w:val="24"/>
            <w:szCs w:val="24"/>
            <w:lang w:eastAsia="et-EE"/>
            <w14:ligatures w14:val="none"/>
          </w:rPr>
          <w:delText>muutustest</w:delText>
        </w:r>
      </w:del>
      <w:ins w:id="69" w:author="Mari Koik" w:date="2024-05-14T16:35:00Z">
        <w:r w:rsidR="00875F53" w:rsidRPr="00EA3268">
          <w:rPr>
            <w:rFonts w:ascii="Times New Roman" w:eastAsia="Times New Roman" w:hAnsi="Times New Roman" w:cs="Times New Roman"/>
            <w:kern w:val="0"/>
            <w:sz w:val="24"/>
            <w:szCs w:val="24"/>
            <w:lang w:eastAsia="et-EE"/>
            <w14:ligatures w14:val="none"/>
          </w:rPr>
          <w:t>muutu</w:t>
        </w:r>
        <w:r w:rsidR="00875F53">
          <w:rPr>
            <w:rFonts w:ascii="Times New Roman" w:eastAsia="Times New Roman" w:hAnsi="Times New Roman" w:cs="Times New Roman"/>
            <w:kern w:val="0"/>
            <w:sz w:val="24"/>
            <w:szCs w:val="24"/>
            <w:lang w:eastAsia="et-EE"/>
            <w14:ligatures w14:val="none"/>
          </w:rPr>
          <w:t>mis</w:t>
        </w:r>
        <w:r w:rsidR="00875F53" w:rsidRPr="00EA3268">
          <w:rPr>
            <w:rFonts w:ascii="Times New Roman" w:eastAsia="Times New Roman" w:hAnsi="Times New Roman" w:cs="Times New Roman"/>
            <w:kern w:val="0"/>
            <w:sz w:val="24"/>
            <w:szCs w:val="24"/>
            <w:lang w:eastAsia="et-EE"/>
            <w14:ligatures w14:val="none"/>
          </w:rPr>
          <w:t>est</w:t>
        </w:r>
      </w:ins>
      <w:r w:rsidRPr="00EA3268">
        <w:rPr>
          <w:rFonts w:ascii="Times New Roman" w:eastAsia="Times New Roman" w:hAnsi="Times New Roman" w:cs="Times New Roman"/>
          <w:kern w:val="0"/>
          <w:sz w:val="24"/>
          <w:szCs w:val="24"/>
          <w:lang w:eastAsia="et-EE"/>
          <w14:ligatures w14:val="none"/>
        </w:rPr>
        <w:t>;</w:t>
      </w:r>
    </w:p>
    <w:p w14:paraId="4D96AD10" w14:textId="1FF0261F"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5) pöördu</w:t>
      </w:r>
      <w:ins w:id="70" w:author="Mari Koik" w:date="2024-05-14T21:12:00Z">
        <w:r w:rsidR="007B104E">
          <w:rPr>
            <w:rFonts w:ascii="Times New Roman" w:eastAsia="Times New Roman" w:hAnsi="Times New Roman" w:cs="Times New Roman"/>
            <w:kern w:val="0"/>
            <w:sz w:val="24"/>
            <w:szCs w:val="24"/>
            <w:lang w:eastAsia="et-EE"/>
            <w14:ligatures w14:val="none"/>
          </w:rPr>
          <w:t>b</w:t>
        </w:r>
      </w:ins>
      <w:del w:id="71" w:author="Mari Koik" w:date="2024-05-14T21:12: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kooli ettepanekul koolivälise nõustamismeeskonna poole;</w:t>
      </w:r>
    </w:p>
    <w:p w14:paraId="287A246B" w14:textId="3373E598"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6) taotle</w:t>
      </w:r>
      <w:ins w:id="72" w:author="Mari Koik" w:date="2024-05-14T21:12:00Z">
        <w:r w:rsidR="007B104E">
          <w:rPr>
            <w:rFonts w:ascii="Times New Roman" w:eastAsia="Times New Roman" w:hAnsi="Times New Roman" w:cs="Times New Roman"/>
            <w:kern w:val="0"/>
            <w:sz w:val="24"/>
            <w:szCs w:val="24"/>
            <w:lang w:eastAsia="et-EE"/>
            <w14:ligatures w14:val="none"/>
          </w:rPr>
          <w:t>b</w:t>
        </w:r>
      </w:ins>
      <w:del w:id="73" w:author="Mari Koik" w:date="2024-05-14T21:12: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vajaduse korral koolilt ja </w:t>
      </w:r>
      <w:del w:id="74" w:author="Mari Koik" w:date="2024-05-14T16:37:00Z">
        <w:r w:rsidRPr="00EA3268" w:rsidDel="004D0630">
          <w:rPr>
            <w:rFonts w:ascii="Times New Roman" w:eastAsia="Times New Roman" w:hAnsi="Times New Roman" w:cs="Times New Roman"/>
            <w:kern w:val="0"/>
            <w:sz w:val="24"/>
            <w:szCs w:val="24"/>
            <w:lang w:eastAsia="et-EE"/>
            <w14:ligatures w14:val="none"/>
          </w:rPr>
          <w:delText xml:space="preserve">õpilase </w:delText>
        </w:r>
      </w:del>
      <w:ins w:id="75" w:author="Mari Koik" w:date="2024-05-14T16:37:00Z">
        <w:r w:rsidR="004D0630">
          <w:rPr>
            <w:rFonts w:ascii="Times New Roman" w:eastAsia="Times New Roman" w:hAnsi="Times New Roman" w:cs="Times New Roman"/>
            <w:kern w:val="0"/>
            <w:sz w:val="24"/>
            <w:szCs w:val="24"/>
            <w:lang w:eastAsia="et-EE"/>
            <w14:ligatures w14:val="none"/>
          </w:rPr>
          <w:t>laps</w:t>
        </w:r>
        <w:r w:rsidR="004D0630" w:rsidRPr="00EA3268">
          <w:rPr>
            <w:rFonts w:ascii="Times New Roman" w:eastAsia="Times New Roman" w:hAnsi="Times New Roman" w:cs="Times New Roman"/>
            <w:kern w:val="0"/>
            <w:sz w:val="24"/>
            <w:szCs w:val="24"/>
            <w:lang w:eastAsia="et-EE"/>
            <w14:ligatures w14:val="none"/>
          </w:rPr>
          <w:t xml:space="preserve">e </w:t>
        </w:r>
      </w:ins>
      <w:r w:rsidRPr="00EA3268">
        <w:rPr>
          <w:rFonts w:ascii="Times New Roman" w:eastAsia="Times New Roman" w:hAnsi="Times New Roman" w:cs="Times New Roman"/>
          <w:kern w:val="0"/>
          <w:sz w:val="24"/>
          <w:szCs w:val="24"/>
          <w:lang w:eastAsia="et-EE"/>
          <w14:ligatures w14:val="none"/>
        </w:rPr>
        <w:t xml:space="preserve">elukohajärgselt valla- või linnavalitsuselt </w:t>
      </w:r>
      <w:ins w:id="76" w:author="Mari Koik" w:date="2024-05-14T21:13:00Z">
        <w:r w:rsidR="007B104E">
          <w:rPr>
            <w:rFonts w:ascii="Times New Roman" w:eastAsia="Times New Roman" w:hAnsi="Times New Roman" w:cs="Times New Roman"/>
            <w:kern w:val="0"/>
            <w:sz w:val="24"/>
            <w:szCs w:val="24"/>
            <w:lang w:eastAsia="et-EE"/>
            <w14:ligatures w14:val="none"/>
          </w:rPr>
          <w:t xml:space="preserve">last </w:t>
        </w:r>
      </w:ins>
      <w:del w:id="77" w:author="Mari Koik" w:date="2024-05-14T16:36:00Z">
        <w:r w:rsidRPr="00EA3268" w:rsidDel="00875F53">
          <w:rPr>
            <w:rFonts w:ascii="Times New Roman" w:eastAsia="Times New Roman" w:hAnsi="Times New Roman" w:cs="Times New Roman"/>
            <w:kern w:val="0"/>
            <w:sz w:val="24"/>
            <w:szCs w:val="24"/>
            <w:lang w:eastAsia="et-EE"/>
            <w14:ligatures w14:val="none"/>
          </w:rPr>
          <w:delText xml:space="preserve">õigusaktides sätestatud </w:delText>
        </w:r>
      </w:del>
      <w:r w:rsidRPr="00EA3268">
        <w:rPr>
          <w:rFonts w:ascii="Times New Roman" w:eastAsia="Times New Roman" w:hAnsi="Times New Roman" w:cs="Times New Roman"/>
          <w:kern w:val="0"/>
          <w:sz w:val="24"/>
          <w:szCs w:val="24"/>
          <w:lang w:eastAsia="et-EE"/>
          <w14:ligatures w14:val="none"/>
        </w:rPr>
        <w:t>õppimiskohustuse täitmise</w:t>
      </w:r>
      <w:ins w:id="78" w:author="Mari Koik" w:date="2024-05-14T21:13:00Z">
        <w:r w:rsidR="007B104E">
          <w:rPr>
            <w:rFonts w:ascii="Times New Roman" w:eastAsia="Times New Roman" w:hAnsi="Times New Roman" w:cs="Times New Roman"/>
            <w:kern w:val="0"/>
            <w:sz w:val="24"/>
            <w:szCs w:val="24"/>
            <w:lang w:eastAsia="et-EE"/>
            <w14:ligatures w14:val="none"/>
          </w:rPr>
          <w:t>l</w:t>
        </w:r>
      </w:ins>
      <w:del w:id="79" w:author="Mari Koik" w:date="2024-05-14T21:13:00Z">
        <w:r w:rsidRPr="00EA3268" w:rsidDel="007B104E">
          <w:rPr>
            <w:rFonts w:ascii="Times New Roman" w:eastAsia="Times New Roman" w:hAnsi="Times New Roman" w:cs="Times New Roman"/>
            <w:kern w:val="0"/>
            <w:sz w:val="24"/>
            <w:szCs w:val="24"/>
            <w:lang w:eastAsia="et-EE"/>
            <w14:ligatures w14:val="none"/>
          </w:rPr>
          <w:delText xml:space="preserve"> tagamiseks</w:delText>
        </w:r>
      </w:del>
      <w:ins w:id="80" w:author="Mari Koik" w:date="2024-05-14T21:13:00Z">
        <w:r w:rsidR="007B104E">
          <w:rPr>
            <w:rFonts w:ascii="Times New Roman" w:eastAsia="Times New Roman" w:hAnsi="Times New Roman" w:cs="Times New Roman"/>
            <w:kern w:val="0"/>
            <w:sz w:val="24"/>
            <w:szCs w:val="24"/>
            <w:lang w:eastAsia="et-EE"/>
            <w14:ligatures w14:val="none"/>
          </w:rPr>
          <w:t xml:space="preserve"> toetavate</w:t>
        </w:r>
      </w:ins>
      <w:r w:rsidRPr="00EA3268">
        <w:rPr>
          <w:rFonts w:ascii="Times New Roman" w:eastAsia="Times New Roman" w:hAnsi="Times New Roman" w:cs="Times New Roman"/>
          <w:kern w:val="0"/>
          <w:sz w:val="24"/>
          <w:szCs w:val="24"/>
          <w:lang w:eastAsia="et-EE"/>
          <w14:ligatures w14:val="none"/>
        </w:rPr>
        <w:t xml:space="preserve"> meetmete rakendamist ja </w:t>
      </w:r>
      <w:ins w:id="81" w:author="Mari Koik" w:date="2024-05-14T21:12:00Z">
        <w:r w:rsidR="007B104E">
          <w:rPr>
            <w:rFonts w:ascii="Times New Roman" w:eastAsia="Times New Roman" w:hAnsi="Times New Roman" w:cs="Times New Roman"/>
            <w:kern w:val="0"/>
            <w:sz w:val="24"/>
            <w:szCs w:val="24"/>
            <w:lang w:eastAsia="et-EE"/>
            <w14:ligatures w14:val="none"/>
          </w:rPr>
          <w:t xml:space="preserve">kasutab </w:t>
        </w:r>
      </w:ins>
      <w:r w:rsidRPr="00EA3268">
        <w:rPr>
          <w:rFonts w:ascii="Times New Roman" w:eastAsia="Times New Roman" w:hAnsi="Times New Roman" w:cs="Times New Roman"/>
          <w:kern w:val="0"/>
          <w:sz w:val="24"/>
          <w:szCs w:val="24"/>
          <w:lang w:eastAsia="et-EE"/>
          <w14:ligatures w14:val="none"/>
        </w:rPr>
        <w:t>neid meetmeid</w:t>
      </w:r>
      <w:del w:id="82" w:author="Mari Koik" w:date="2024-05-14T21:13:00Z">
        <w:r w:rsidRPr="00EA3268" w:rsidDel="007B104E">
          <w:rPr>
            <w:rFonts w:ascii="Times New Roman" w:eastAsia="Times New Roman" w:hAnsi="Times New Roman" w:cs="Times New Roman"/>
            <w:kern w:val="0"/>
            <w:sz w:val="24"/>
            <w:szCs w:val="24"/>
            <w:lang w:eastAsia="et-EE"/>
            <w14:ligatures w14:val="none"/>
          </w:rPr>
          <w:delText xml:space="preserve"> kas</w:delText>
        </w:r>
      </w:del>
      <w:del w:id="83" w:author="Mari Koik" w:date="2024-05-14T21:12:00Z">
        <w:r w:rsidRPr="00EA3268" w:rsidDel="007B104E">
          <w:rPr>
            <w:rFonts w:ascii="Times New Roman" w:eastAsia="Times New Roman" w:hAnsi="Times New Roman" w:cs="Times New Roman"/>
            <w:kern w:val="0"/>
            <w:sz w:val="24"/>
            <w:szCs w:val="24"/>
            <w:lang w:eastAsia="et-EE"/>
            <w14:ligatures w14:val="none"/>
          </w:rPr>
          <w:delText>utama</w:delText>
        </w:r>
      </w:del>
      <w:r w:rsidRPr="00EA3268">
        <w:rPr>
          <w:rFonts w:ascii="Times New Roman" w:eastAsia="Times New Roman" w:hAnsi="Times New Roman" w:cs="Times New Roman"/>
          <w:kern w:val="0"/>
          <w:sz w:val="24"/>
          <w:szCs w:val="24"/>
          <w:lang w:eastAsia="et-EE"/>
          <w14:ligatures w14:val="none"/>
        </w:rPr>
        <w:t>;</w:t>
      </w:r>
    </w:p>
    <w:p w14:paraId="70D3F309" w14:textId="0B1F8144"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7) osale</w:t>
      </w:r>
      <w:ins w:id="84" w:author="Mari Koik" w:date="2024-05-14T21:14:00Z">
        <w:r w:rsidR="007B104E">
          <w:rPr>
            <w:rFonts w:ascii="Times New Roman" w:eastAsia="Times New Roman" w:hAnsi="Times New Roman" w:cs="Times New Roman"/>
            <w:kern w:val="0"/>
            <w:sz w:val="24"/>
            <w:szCs w:val="24"/>
            <w:lang w:eastAsia="et-EE"/>
            <w14:ligatures w14:val="none"/>
          </w:rPr>
          <w:t>b</w:t>
        </w:r>
      </w:ins>
      <w:del w:id="85" w:author="Mari Koik" w:date="2024-05-14T21:14: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w:t>
      </w:r>
      <w:del w:id="86" w:author="Mari Koik" w:date="2024-05-14T16:37:00Z">
        <w:r w:rsidRPr="00EA3268" w:rsidDel="004D0630">
          <w:rPr>
            <w:rFonts w:ascii="Times New Roman" w:eastAsia="Times New Roman" w:hAnsi="Times New Roman" w:cs="Times New Roman"/>
            <w:kern w:val="0"/>
            <w:sz w:val="24"/>
            <w:szCs w:val="24"/>
            <w:lang w:eastAsia="et-EE"/>
            <w14:ligatures w14:val="none"/>
          </w:rPr>
          <w:delText xml:space="preserve">õpilase </w:delText>
        </w:r>
      </w:del>
      <w:ins w:id="87" w:author="Mari Koik" w:date="2024-05-14T16:37:00Z">
        <w:r w:rsidR="004D0630">
          <w:rPr>
            <w:rFonts w:ascii="Times New Roman" w:eastAsia="Times New Roman" w:hAnsi="Times New Roman" w:cs="Times New Roman"/>
            <w:kern w:val="0"/>
            <w:sz w:val="24"/>
            <w:szCs w:val="24"/>
            <w:lang w:eastAsia="et-EE"/>
            <w14:ligatures w14:val="none"/>
          </w:rPr>
          <w:t>lapse</w:t>
        </w:r>
        <w:r w:rsidR="004D0630"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 xml:space="preserve">arengut toetaval vestlusel, vajadusel </w:t>
      </w:r>
      <w:ins w:id="88" w:author="Mari Koik" w:date="2024-05-14T21:14:00Z">
        <w:r w:rsidR="007B104E">
          <w:rPr>
            <w:rFonts w:ascii="Times New Roman" w:eastAsia="Times New Roman" w:hAnsi="Times New Roman" w:cs="Times New Roman"/>
            <w:kern w:val="0"/>
            <w:sz w:val="24"/>
            <w:szCs w:val="24"/>
            <w:lang w:eastAsia="et-EE"/>
            <w14:ligatures w14:val="none"/>
          </w:rPr>
          <w:t>algatab selle</w:t>
        </w:r>
      </w:ins>
      <w:del w:id="89" w:author="Mari Koik" w:date="2024-05-14T21:14:00Z">
        <w:r w:rsidRPr="00EA3268" w:rsidDel="007B104E">
          <w:rPr>
            <w:rFonts w:ascii="Times New Roman" w:eastAsia="Times New Roman" w:hAnsi="Times New Roman" w:cs="Times New Roman"/>
            <w:kern w:val="0"/>
            <w:sz w:val="24"/>
            <w:szCs w:val="24"/>
            <w:lang w:eastAsia="et-EE"/>
            <w14:ligatures w14:val="none"/>
          </w:rPr>
          <w:delText>seda algatama</w:delText>
        </w:r>
      </w:del>
      <w:r w:rsidRPr="00EA3268">
        <w:rPr>
          <w:rFonts w:ascii="Times New Roman" w:eastAsia="Times New Roman" w:hAnsi="Times New Roman" w:cs="Times New Roman"/>
          <w:kern w:val="0"/>
          <w:sz w:val="24"/>
          <w:szCs w:val="24"/>
          <w:lang w:eastAsia="et-EE"/>
          <w14:ligatures w14:val="none"/>
        </w:rPr>
        <w:t xml:space="preserve"> ja panusta</w:t>
      </w:r>
      <w:ins w:id="90" w:author="Mari Koik" w:date="2024-05-14T21:14:00Z">
        <w:r w:rsidR="007B104E">
          <w:rPr>
            <w:rFonts w:ascii="Times New Roman" w:eastAsia="Times New Roman" w:hAnsi="Times New Roman" w:cs="Times New Roman"/>
            <w:kern w:val="0"/>
            <w:sz w:val="24"/>
            <w:szCs w:val="24"/>
            <w:lang w:eastAsia="et-EE"/>
            <w14:ligatures w14:val="none"/>
          </w:rPr>
          <w:t>b</w:t>
        </w:r>
      </w:ins>
      <w:del w:id="91" w:author="Mari Koik" w:date="2024-05-14T21:14: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lapse õpitee valikuvõimaluste väljaselgitamisse;</w:t>
      </w:r>
    </w:p>
    <w:p w14:paraId="0E1F9C21" w14:textId="46E70C81"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8) esita</w:t>
      </w:r>
      <w:ins w:id="92" w:author="Mari Koik" w:date="2024-05-14T21:15:00Z">
        <w:r w:rsidR="007B104E">
          <w:rPr>
            <w:rFonts w:ascii="Times New Roman" w:eastAsia="Times New Roman" w:hAnsi="Times New Roman" w:cs="Times New Roman"/>
            <w:kern w:val="0"/>
            <w:sz w:val="24"/>
            <w:szCs w:val="24"/>
            <w:lang w:eastAsia="et-EE"/>
            <w14:ligatures w14:val="none"/>
          </w:rPr>
          <w:t>b</w:t>
        </w:r>
      </w:ins>
      <w:del w:id="93" w:author="Mari Koik" w:date="2024-05-14T21:15: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taotluse lapse põhikooli vastuvõtmiseks või kinnita</w:t>
      </w:r>
      <w:ins w:id="94" w:author="Mari Koik" w:date="2024-05-14T21:15:00Z">
        <w:r w:rsidR="007B104E">
          <w:rPr>
            <w:rFonts w:ascii="Times New Roman" w:eastAsia="Times New Roman" w:hAnsi="Times New Roman" w:cs="Times New Roman"/>
            <w:kern w:val="0"/>
            <w:sz w:val="24"/>
            <w:szCs w:val="24"/>
            <w:lang w:eastAsia="et-EE"/>
            <w14:ligatures w14:val="none"/>
          </w:rPr>
          <w:t>b</w:t>
        </w:r>
      </w:ins>
      <w:del w:id="95" w:author="Mari Koik" w:date="2024-05-14T21:15: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lapse esitatud taotluse edasiõppimiseks pärast põhihariduse omandamist; </w:t>
      </w:r>
    </w:p>
    <w:p w14:paraId="6DB55B34" w14:textId="2534E74F"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9) tutvu</w:t>
      </w:r>
      <w:ins w:id="96" w:author="Mari Koik" w:date="2024-05-14T21:15:00Z">
        <w:r w:rsidR="007B104E">
          <w:rPr>
            <w:rFonts w:ascii="Times New Roman" w:eastAsia="Times New Roman" w:hAnsi="Times New Roman" w:cs="Times New Roman"/>
            <w:kern w:val="0"/>
            <w:sz w:val="24"/>
            <w:szCs w:val="24"/>
            <w:lang w:eastAsia="et-EE"/>
            <w14:ligatures w14:val="none"/>
          </w:rPr>
          <w:t>b</w:t>
        </w:r>
      </w:ins>
      <w:del w:id="97" w:author="Mari Koik" w:date="2024-05-14T21:15:00Z">
        <w:r w:rsidRPr="00EA3268" w:rsidDel="007B104E">
          <w:rPr>
            <w:rFonts w:ascii="Times New Roman" w:eastAsia="Times New Roman" w:hAnsi="Times New Roman" w:cs="Times New Roman"/>
            <w:kern w:val="0"/>
            <w:sz w:val="24"/>
            <w:szCs w:val="24"/>
            <w:lang w:eastAsia="et-EE"/>
            <w14:ligatures w14:val="none"/>
          </w:rPr>
          <w:delText>ma</w:delText>
        </w:r>
      </w:del>
      <w:r w:rsidRPr="00EA3268">
        <w:rPr>
          <w:rFonts w:ascii="Times New Roman" w:eastAsia="Times New Roman" w:hAnsi="Times New Roman" w:cs="Times New Roman"/>
          <w:kern w:val="0"/>
          <w:sz w:val="24"/>
          <w:szCs w:val="24"/>
          <w:lang w:eastAsia="et-EE"/>
          <w14:ligatures w14:val="none"/>
        </w:rPr>
        <w:t xml:space="preserve"> kooli veebilehel avalikustatud õppekorraldust </w:t>
      </w:r>
      <w:ins w:id="98" w:author="Mari Koik" w:date="2024-05-14T21:16:00Z">
        <w:r w:rsidR="00EE7897">
          <w:rPr>
            <w:rFonts w:ascii="Times New Roman" w:eastAsia="Times New Roman" w:hAnsi="Times New Roman" w:cs="Times New Roman"/>
            <w:kern w:val="0"/>
            <w:sz w:val="24"/>
            <w:szCs w:val="24"/>
            <w:lang w:eastAsia="et-EE"/>
            <w14:ligatures w14:val="none"/>
          </w:rPr>
          <w:t>käsitlevate</w:t>
        </w:r>
      </w:ins>
      <w:del w:id="99" w:author="Mari Koik" w:date="2024-05-14T21:15:00Z">
        <w:r w:rsidRPr="007B104E" w:rsidDel="007B104E">
          <w:rPr>
            <w:rFonts w:ascii="Times New Roman" w:eastAsia="Times New Roman" w:hAnsi="Times New Roman" w:cs="Times New Roman"/>
            <w:kern w:val="0"/>
            <w:sz w:val="24"/>
            <w:szCs w:val="24"/>
            <w:lang w:eastAsia="et-EE"/>
            <w14:ligatures w14:val="none"/>
          </w:rPr>
          <w:delText>reguleeriva</w:delText>
        </w:r>
      </w:del>
      <w:del w:id="100" w:author="Mari Koik" w:date="2024-05-14T21:16:00Z">
        <w:r w:rsidRPr="007B104E" w:rsidDel="007B104E">
          <w:rPr>
            <w:rFonts w:ascii="Times New Roman" w:eastAsia="Times New Roman" w:hAnsi="Times New Roman" w:cs="Times New Roman"/>
            <w:kern w:val="0"/>
            <w:sz w:val="24"/>
            <w:szCs w:val="24"/>
            <w:lang w:eastAsia="et-EE"/>
            <w14:ligatures w14:val="none"/>
          </w:rPr>
          <w:delText>te</w:delText>
        </w:r>
      </w:del>
      <w:r w:rsidRPr="00EA3268">
        <w:rPr>
          <w:rFonts w:ascii="Times New Roman" w:eastAsia="Times New Roman" w:hAnsi="Times New Roman" w:cs="Times New Roman"/>
          <w:kern w:val="0"/>
          <w:sz w:val="24"/>
          <w:szCs w:val="24"/>
          <w:lang w:eastAsia="et-EE"/>
          <w14:ligatures w14:val="none"/>
        </w:rPr>
        <w:t xml:space="preserve"> aktidega ja täi</w:t>
      </w:r>
      <w:ins w:id="101" w:author="Mari Koik" w:date="2024-05-14T21:16:00Z">
        <w:r w:rsidR="00EE7897">
          <w:rPr>
            <w:rFonts w:ascii="Times New Roman" w:eastAsia="Times New Roman" w:hAnsi="Times New Roman" w:cs="Times New Roman"/>
            <w:kern w:val="0"/>
            <w:sz w:val="24"/>
            <w:szCs w:val="24"/>
            <w:lang w:eastAsia="et-EE"/>
            <w14:ligatures w14:val="none"/>
          </w:rPr>
          <w:t>dab</w:t>
        </w:r>
      </w:ins>
      <w:del w:id="102" w:author="Mari Koik" w:date="2024-05-14T21:16:00Z">
        <w:r w:rsidRPr="00EA3268" w:rsidDel="00EE7897">
          <w:rPr>
            <w:rFonts w:ascii="Times New Roman" w:eastAsia="Times New Roman" w:hAnsi="Times New Roman" w:cs="Times New Roman"/>
            <w:kern w:val="0"/>
            <w:sz w:val="24"/>
            <w:szCs w:val="24"/>
            <w:lang w:eastAsia="et-EE"/>
            <w14:ligatures w14:val="none"/>
          </w:rPr>
          <w:delText>tma</w:delText>
        </w:r>
      </w:del>
      <w:r w:rsidRPr="00EA3268">
        <w:rPr>
          <w:rFonts w:ascii="Times New Roman" w:eastAsia="Times New Roman" w:hAnsi="Times New Roman" w:cs="Times New Roman"/>
          <w:kern w:val="0"/>
          <w:sz w:val="24"/>
          <w:szCs w:val="24"/>
          <w:lang w:eastAsia="et-EE"/>
          <w14:ligatures w14:val="none"/>
        </w:rPr>
        <w:t xml:space="preserve"> teda puudutavaid sätteid;</w:t>
      </w:r>
    </w:p>
    <w:p w14:paraId="6178C317" w14:textId="31DA4ABB"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10) te</w:t>
      </w:r>
      <w:ins w:id="103" w:author="Mari Koik" w:date="2024-05-14T21:16:00Z">
        <w:r w:rsidR="00EE7897">
          <w:rPr>
            <w:rFonts w:ascii="Times New Roman" w:eastAsia="Times New Roman" w:hAnsi="Times New Roman" w:cs="Times New Roman"/>
            <w:kern w:val="0"/>
            <w:sz w:val="24"/>
            <w:szCs w:val="24"/>
            <w:lang w:eastAsia="et-EE"/>
            <w14:ligatures w14:val="none"/>
          </w:rPr>
          <w:t>eb</w:t>
        </w:r>
      </w:ins>
      <w:del w:id="104" w:author="Mari Koik" w:date="2024-05-14T21:16:00Z">
        <w:r w:rsidRPr="00EA3268" w:rsidDel="00EE7897">
          <w:rPr>
            <w:rFonts w:ascii="Times New Roman" w:eastAsia="Times New Roman" w:hAnsi="Times New Roman" w:cs="Times New Roman"/>
            <w:kern w:val="0"/>
            <w:sz w:val="24"/>
            <w:szCs w:val="24"/>
            <w:lang w:eastAsia="et-EE"/>
            <w14:ligatures w14:val="none"/>
          </w:rPr>
          <w:delText>gema</w:delText>
        </w:r>
      </w:del>
      <w:r w:rsidRPr="00EA3268">
        <w:rPr>
          <w:rFonts w:ascii="Times New Roman" w:eastAsia="Times New Roman" w:hAnsi="Times New Roman" w:cs="Times New Roman"/>
          <w:kern w:val="0"/>
          <w:sz w:val="24"/>
          <w:szCs w:val="24"/>
          <w:lang w:eastAsia="et-EE"/>
          <w14:ligatures w14:val="none"/>
        </w:rPr>
        <w:t xml:space="preserve"> koostööd kooli ja elukohajärgse valla- või linnavalitsusega.</w:t>
      </w:r>
    </w:p>
    <w:p w14:paraId="70E1241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832854A" w14:textId="333774D1"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sz w:val="24"/>
          <w:szCs w:val="24"/>
          <w:lang w:eastAsia="et-EE"/>
        </w:rPr>
        <w:t xml:space="preserve">(2) Kui vanem ei täida käesoleva paragrahvi lõikes 1 sätestatud kohustusi, </w:t>
      </w:r>
      <w:del w:id="105" w:author="Mari Koik" w:date="2024-05-14T16:40:00Z">
        <w:r w:rsidRPr="00EA3268" w:rsidDel="004D0630">
          <w:rPr>
            <w:rFonts w:ascii="Times New Roman" w:eastAsia="Times New Roman" w:hAnsi="Times New Roman" w:cs="Times New Roman"/>
            <w:sz w:val="24"/>
            <w:szCs w:val="24"/>
            <w:lang w:eastAsia="et-EE"/>
          </w:rPr>
          <w:delText xml:space="preserve">peab </w:delText>
        </w:r>
      </w:del>
      <w:ins w:id="106" w:author="Mari Koik" w:date="2024-05-14T16:40:00Z">
        <w:r w:rsidR="004D0630">
          <w:rPr>
            <w:rFonts w:ascii="Times New Roman" w:eastAsia="Times New Roman" w:hAnsi="Times New Roman" w:cs="Times New Roman"/>
            <w:sz w:val="24"/>
            <w:szCs w:val="24"/>
            <w:lang w:eastAsia="et-EE"/>
          </w:rPr>
          <w:t>võtab</w:t>
        </w:r>
        <w:r w:rsidR="004D0630" w:rsidRPr="00EA3268">
          <w:rPr>
            <w:rFonts w:ascii="Times New Roman" w:eastAsia="Times New Roman" w:hAnsi="Times New Roman" w:cs="Times New Roman"/>
            <w:sz w:val="24"/>
            <w:szCs w:val="24"/>
            <w:lang w:eastAsia="et-EE"/>
          </w:rPr>
          <w:t xml:space="preserve"> </w:t>
        </w:r>
      </w:ins>
      <w:r w:rsidRPr="00EA3268">
        <w:rPr>
          <w:rFonts w:ascii="Times New Roman" w:eastAsia="Times New Roman" w:hAnsi="Times New Roman" w:cs="Times New Roman"/>
          <w:sz w:val="24"/>
          <w:szCs w:val="24"/>
          <w:lang w:eastAsia="et-EE"/>
        </w:rPr>
        <w:t>valla</w:t>
      </w:r>
      <w:ins w:id="107" w:author="Mari Koik" w:date="2024-05-14T16:40:00Z">
        <w:r w:rsidR="004D0630">
          <w:rPr>
            <w:rFonts w:ascii="Times New Roman" w:eastAsia="Times New Roman" w:hAnsi="Times New Roman" w:cs="Times New Roman"/>
            <w:sz w:val="24"/>
            <w:szCs w:val="24"/>
            <w:lang w:eastAsia="et-EE"/>
          </w:rPr>
          <w:t>-</w:t>
        </w:r>
      </w:ins>
      <w:r w:rsidRPr="00EA3268">
        <w:rPr>
          <w:rFonts w:ascii="Times New Roman" w:eastAsia="Times New Roman" w:hAnsi="Times New Roman" w:cs="Times New Roman"/>
          <w:sz w:val="24"/>
          <w:szCs w:val="24"/>
          <w:lang w:eastAsia="et-EE"/>
        </w:rPr>
        <w:t xml:space="preserve"> või linnavalitsus </w:t>
      </w:r>
      <w:del w:id="108" w:author="Mari Koik" w:date="2024-05-14T16:40:00Z">
        <w:r w:rsidRPr="00EA3268" w:rsidDel="004D0630">
          <w:rPr>
            <w:rFonts w:ascii="Times New Roman" w:eastAsia="Times New Roman" w:hAnsi="Times New Roman" w:cs="Times New Roman"/>
            <w:sz w:val="24"/>
            <w:szCs w:val="24"/>
            <w:lang w:eastAsia="et-EE"/>
          </w:rPr>
          <w:delText xml:space="preserve">võtma </w:delText>
        </w:r>
      </w:del>
      <w:r w:rsidRPr="00EA3268">
        <w:rPr>
          <w:rFonts w:ascii="Times New Roman" w:eastAsia="Times New Roman" w:hAnsi="Times New Roman" w:cs="Times New Roman"/>
          <w:sz w:val="24"/>
          <w:szCs w:val="24"/>
          <w:lang w:eastAsia="et-EE"/>
        </w:rPr>
        <w:t>kasutusele lapse õiguste kaitseks vajalikud meetmed.</w:t>
      </w:r>
    </w:p>
    <w:p w14:paraId="15300FF9" w14:textId="77777777" w:rsidR="00EA3268" w:rsidRPr="00EA3268" w:rsidRDefault="00EA3268" w:rsidP="00EA3268">
      <w:pPr>
        <w:shd w:val="clear" w:color="auto" w:fill="FFFFFF" w:themeFill="background1"/>
        <w:spacing w:after="0" w:line="240" w:lineRule="auto"/>
        <w:outlineLvl w:val="2"/>
        <w:rPr>
          <w:rFonts w:ascii="Times New Roman" w:eastAsia="Times New Roman" w:hAnsi="Times New Roman" w:cs="Times New Roman"/>
          <w:b/>
          <w:bCs/>
          <w:color w:val="000000" w:themeColor="text1"/>
          <w:sz w:val="24"/>
          <w:szCs w:val="24"/>
          <w:lang w:eastAsia="et-EE"/>
        </w:rPr>
      </w:pPr>
    </w:p>
    <w:p w14:paraId="6FE17DC0" w14:textId="57C18A95" w:rsidR="00EA3268" w:rsidRPr="00EA3268" w:rsidRDefault="00EA3268" w:rsidP="00BB64CD">
      <w:pPr>
        <w:shd w:val="clear" w:color="auto" w:fill="FFFFFF" w:themeFill="background1"/>
        <w:spacing w:after="0" w:line="240" w:lineRule="auto"/>
        <w:jc w:val="both"/>
        <w:outlineLvl w:val="2"/>
        <w:rPr>
          <w:rFonts w:ascii="Times New Roman" w:eastAsia="Times New Roman" w:hAnsi="Times New Roman" w:cs="Times New Roman"/>
          <w:b/>
          <w:bCs/>
          <w:color w:val="000000" w:themeColor="text1"/>
          <w:sz w:val="24"/>
          <w:szCs w:val="24"/>
          <w:lang w:eastAsia="et-EE"/>
        </w:rPr>
      </w:pP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 10</w:t>
      </w:r>
      <w:r w:rsidRPr="00EA3268">
        <w:rPr>
          <w:rFonts w:ascii="Times New Roman" w:eastAsia="Times New Roman" w:hAnsi="Times New Roman" w:cs="Times New Roman"/>
          <w:b/>
          <w:bCs/>
          <w:color w:val="000000"/>
          <w:kern w:val="0"/>
          <w:sz w:val="24"/>
          <w:szCs w:val="24"/>
          <w:bdr w:val="none" w:sz="0" w:space="0" w:color="auto" w:frame="1"/>
          <w:vertAlign w:val="superscript"/>
          <w:lang w:eastAsia="et-EE"/>
          <w14:ligatures w14:val="none"/>
        </w:rPr>
        <w:t>3</w:t>
      </w:r>
      <w:r w:rsidRPr="00EA3268">
        <w:rPr>
          <w:rFonts w:ascii="Times New Roman" w:eastAsia="Times New Roman" w:hAnsi="Times New Roman" w:cs="Times New Roman"/>
          <w:b/>
          <w:bCs/>
          <w:color w:val="000000"/>
          <w:kern w:val="0"/>
          <w:sz w:val="24"/>
          <w:szCs w:val="24"/>
          <w:bdr w:val="none" w:sz="0" w:space="0" w:color="auto" w:frame="1"/>
          <w:lang w:eastAsia="et-EE"/>
          <w14:ligatures w14:val="none"/>
        </w:rPr>
        <w:t>.</w:t>
      </w:r>
      <w:bookmarkStart w:id="109" w:name="para13"/>
      <w:r w:rsidRPr="00EA3268">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09"/>
      <w:r w:rsidRPr="00EA3268">
        <w:rPr>
          <w:rFonts w:ascii="Times New Roman" w:eastAsia="Times New Roman" w:hAnsi="Times New Roman" w:cs="Times New Roman"/>
          <w:b/>
          <w:bCs/>
          <w:kern w:val="0"/>
          <w:sz w:val="24"/>
          <w:szCs w:val="24"/>
          <w:lang w:eastAsia="et-EE"/>
          <w14:ligatures w14:val="none"/>
        </w:rPr>
        <w:t xml:space="preserve">Valla või linna ülesanded ja rakendatavad meetmed </w:t>
      </w:r>
      <w:ins w:id="110" w:author="Mari Koik" w:date="2024-05-14T21:17:00Z">
        <w:r w:rsidR="00EE7897">
          <w:rPr>
            <w:rFonts w:ascii="Times New Roman" w:eastAsia="Times New Roman" w:hAnsi="Times New Roman" w:cs="Times New Roman"/>
            <w:b/>
            <w:bCs/>
            <w:kern w:val="0"/>
            <w:sz w:val="24"/>
            <w:szCs w:val="24"/>
            <w:lang w:eastAsia="et-EE"/>
            <w14:ligatures w14:val="none"/>
          </w:rPr>
          <w:t xml:space="preserve">lapse </w:t>
        </w:r>
      </w:ins>
      <w:r w:rsidRPr="00EA3268">
        <w:rPr>
          <w:rFonts w:ascii="Times New Roman" w:eastAsia="Times New Roman" w:hAnsi="Times New Roman" w:cs="Times New Roman"/>
          <w:b/>
          <w:bCs/>
          <w:color w:val="000000"/>
          <w:kern w:val="0"/>
          <w:sz w:val="24"/>
          <w:szCs w:val="24"/>
          <w:lang w:eastAsia="et-EE"/>
          <w14:ligatures w14:val="none"/>
        </w:rPr>
        <w:t xml:space="preserve">õppimiskohustuse </w:t>
      </w:r>
      <w:ins w:id="111" w:author="Mari Koik" w:date="2024-05-14T21:17:00Z">
        <w:r w:rsidR="00EE7897">
          <w:rPr>
            <w:rFonts w:ascii="Times New Roman" w:eastAsia="Times New Roman" w:hAnsi="Times New Roman" w:cs="Times New Roman"/>
            <w:b/>
            <w:bCs/>
            <w:color w:val="000000"/>
            <w:kern w:val="0"/>
            <w:sz w:val="24"/>
            <w:szCs w:val="24"/>
            <w:lang w:eastAsia="et-EE"/>
            <w14:ligatures w14:val="none"/>
          </w:rPr>
          <w:t>suhtes</w:t>
        </w:r>
      </w:ins>
      <w:del w:id="112" w:author="Mari Koik" w:date="2024-05-14T21:17:00Z">
        <w:r w:rsidRPr="00EA3268" w:rsidDel="00EE7897">
          <w:rPr>
            <w:rFonts w:ascii="Times New Roman" w:eastAsia="Times New Roman" w:hAnsi="Times New Roman" w:cs="Times New Roman"/>
            <w:b/>
            <w:bCs/>
            <w:color w:val="000000"/>
            <w:kern w:val="0"/>
            <w:sz w:val="24"/>
            <w:szCs w:val="24"/>
            <w:lang w:eastAsia="et-EE"/>
            <w14:ligatures w14:val="none"/>
          </w:rPr>
          <w:delText>täitmise tagamiseks</w:delText>
        </w:r>
      </w:del>
    </w:p>
    <w:p w14:paraId="38A214B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3D0205A7" w14:textId="4C3A7356"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(1) Valla- või linnavalitsus peab õppimiskohustuslike laste üle arvestust. </w:t>
      </w:r>
      <w:del w:id="113" w:author="Mari Koik" w:date="2024-05-14T16:41:00Z">
        <w:r w:rsidRPr="00EA3268" w:rsidDel="004D0630">
          <w:rPr>
            <w:rFonts w:ascii="Times New Roman" w:eastAsia="Times New Roman" w:hAnsi="Times New Roman" w:cs="Times New Roman"/>
            <w:kern w:val="0"/>
            <w:sz w:val="24"/>
            <w:szCs w:val="24"/>
            <w:lang w:eastAsia="et-EE"/>
            <w14:ligatures w14:val="none"/>
          </w:rPr>
          <w:delText xml:space="preserve"> </w:delText>
        </w:r>
      </w:del>
      <w:r w:rsidRPr="00EA3268">
        <w:rPr>
          <w:rFonts w:ascii="Times New Roman" w:eastAsia="Times New Roman" w:hAnsi="Times New Roman" w:cs="Times New Roman"/>
          <w:kern w:val="0"/>
          <w:sz w:val="24"/>
          <w:szCs w:val="24"/>
          <w:lang w:eastAsia="et-EE"/>
          <w14:ligatures w14:val="none"/>
        </w:rPr>
        <w:t>Õppimiskohustuslike laste ja nende vanemate toetamiseks</w:t>
      </w:r>
      <w:r w:rsidRPr="00EA3268">
        <w:rPr>
          <w:rFonts w:ascii="Times New Roman" w:eastAsia="Times New Roman" w:hAnsi="Times New Roman" w:cs="Times New Roman"/>
          <w:i/>
          <w:iCs/>
          <w:kern w:val="0"/>
          <w:sz w:val="24"/>
          <w:szCs w:val="24"/>
          <w:lang w:eastAsia="et-EE"/>
          <w14:ligatures w14:val="none"/>
        </w:rPr>
        <w:t xml:space="preserve"> </w:t>
      </w:r>
      <w:r w:rsidRPr="00EA3268">
        <w:rPr>
          <w:rFonts w:ascii="Times New Roman" w:eastAsia="Times New Roman" w:hAnsi="Times New Roman" w:cs="Times New Roman"/>
          <w:kern w:val="0"/>
          <w:sz w:val="24"/>
          <w:szCs w:val="24"/>
          <w:lang w:eastAsia="et-EE"/>
          <w14:ligatures w14:val="none"/>
        </w:rPr>
        <w:t xml:space="preserve">seirab valla- või linnavalitsus vähemalt iga kuu 10. kuupäeval valla või linna haldusterritooriumil elavate õppimiskohustuslike laste õppes osalemist </w:t>
      </w:r>
      <w:bookmarkStart w:id="114" w:name="_Hlk158279670"/>
      <w:r w:rsidRPr="00EA3268">
        <w:rPr>
          <w:rFonts w:ascii="Times New Roman" w:eastAsia="Times New Roman" w:hAnsi="Times New Roman" w:cs="Times New Roman"/>
          <w:kern w:val="0"/>
          <w:sz w:val="24"/>
          <w:szCs w:val="24"/>
          <w:lang w:eastAsia="et-EE"/>
          <w14:ligatures w14:val="none"/>
        </w:rPr>
        <w:t>riigi infosüsteemi kuuluvate andmekogude toel</w:t>
      </w:r>
      <w:bookmarkEnd w:id="114"/>
      <w:r w:rsidRPr="00EA3268">
        <w:rPr>
          <w:rFonts w:ascii="Times New Roman" w:eastAsia="Times New Roman" w:hAnsi="Times New Roman" w:cs="Times New Roman"/>
          <w:kern w:val="0"/>
          <w:sz w:val="24"/>
          <w:szCs w:val="24"/>
          <w:lang w:eastAsia="et-EE"/>
          <w14:ligatures w14:val="none"/>
        </w:rPr>
        <w:t>.</w:t>
      </w:r>
      <w:r w:rsidRPr="00EA3268">
        <w:t xml:space="preserve"> </w:t>
      </w:r>
      <w:r w:rsidRPr="00EA3268">
        <w:rPr>
          <w:rFonts w:ascii="Times New Roman" w:eastAsia="Times New Roman" w:hAnsi="Times New Roman" w:cs="Times New Roman"/>
          <w:kern w:val="0"/>
          <w:sz w:val="24"/>
          <w:szCs w:val="24"/>
          <w:lang w:eastAsia="et-EE"/>
          <w14:ligatures w14:val="none"/>
        </w:rPr>
        <w:t xml:space="preserve">Seiramist võimaldatakse valla- või linnavalitsuse volitatud isikule hariduse infosüsteemis, kus  tehakse  kättesaadavaks  ka </w:t>
      </w:r>
      <w:del w:id="115" w:author="Mari Koik" w:date="2024-05-14T16:42:00Z">
        <w:r w:rsidRPr="00EA3268" w:rsidDel="004D0630">
          <w:rPr>
            <w:rFonts w:ascii="Times New Roman" w:eastAsia="Times New Roman" w:hAnsi="Times New Roman" w:cs="Times New Roman"/>
            <w:kern w:val="0"/>
            <w:sz w:val="24"/>
            <w:szCs w:val="24"/>
            <w:lang w:eastAsia="et-EE"/>
            <w14:ligatures w14:val="none"/>
          </w:rPr>
          <w:delText xml:space="preserve">tema </w:delText>
        </w:r>
      </w:del>
      <w:ins w:id="116" w:author="Mari Koik" w:date="2024-05-14T21:19:00Z">
        <w:r w:rsidR="00EE7897">
          <w:rPr>
            <w:rFonts w:ascii="Times New Roman" w:eastAsia="Times New Roman" w:hAnsi="Times New Roman" w:cs="Times New Roman"/>
            <w:kern w:val="0"/>
            <w:sz w:val="24"/>
            <w:szCs w:val="24"/>
            <w:lang w:eastAsia="et-EE"/>
            <w14:ligatures w14:val="none"/>
          </w:rPr>
          <w:t>valla või linna</w:t>
        </w:r>
      </w:ins>
      <w:ins w:id="117" w:author="Mari Koik" w:date="2024-05-14T16:42:00Z">
        <w:r w:rsidR="004D0630"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territooriumil elavate tuge vajavate õppimiskohustuslike laste vanemate rahvastikuregistrisse kantud elukoh</w:t>
      </w:r>
      <w:ins w:id="118" w:author="Mari Koik" w:date="2024-05-14T16:42:00Z">
        <w:r w:rsidR="004D0630">
          <w:rPr>
            <w:rFonts w:ascii="Times New Roman" w:eastAsia="Times New Roman" w:hAnsi="Times New Roman" w:cs="Times New Roman"/>
            <w:kern w:val="0"/>
            <w:sz w:val="24"/>
            <w:szCs w:val="24"/>
            <w:lang w:eastAsia="et-EE"/>
            <w14:ligatures w14:val="none"/>
          </w:rPr>
          <w:t>t</w:t>
        </w:r>
      </w:ins>
      <w:del w:id="119" w:author="Mari Koik" w:date="2024-05-14T16:42:00Z">
        <w:r w:rsidRPr="00EA3268" w:rsidDel="004D0630">
          <w:rPr>
            <w:rFonts w:ascii="Times New Roman" w:eastAsia="Times New Roman" w:hAnsi="Times New Roman" w:cs="Times New Roman"/>
            <w:kern w:val="0"/>
            <w:sz w:val="24"/>
            <w:szCs w:val="24"/>
            <w:lang w:eastAsia="et-EE"/>
            <w14:ligatures w14:val="none"/>
          </w:rPr>
          <w:delText>a</w:delText>
        </w:r>
      </w:del>
      <w:r w:rsidRPr="00EA3268">
        <w:rPr>
          <w:rFonts w:ascii="Times New Roman" w:eastAsia="Times New Roman" w:hAnsi="Times New Roman" w:cs="Times New Roman"/>
          <w:kern w:val="0"/>
          <w:sz w:val="24"/>
          <w:szCs w:val="24"/>
          <w:lang w:eastAsia="et-EE"/>
          <w14:ligatures w14:val="none"/>
        </w:rPr>
        <w:t>, lisa-aadress</w:t>
      </w:r>
      <w:del w:id="120" w:author="Mari Koik" w:date="2024-05-14T16:42:00Z">
        <w:r w:rsidRPr="00EA3268" w:rsidDel="004D0630">
          <w:rPr>
            <w:rFonts w:ascii="Times New Roman" w:eastAsia="Times New Roman" w:hAnsi="Times New Roman" w:cs="Times New Roman"/>
            <w:kern w:val="0"/>
            <w:sz w:val="24"/>
            <w:szCs w:val="24"/>
            <w:lang w:eastAsia="et-EE"/>
            <w14:ligatures w14:val="none"/>
          </w:rPr>
          <w:delText>i</w:delText>
        </w:r>
      </w:del>
      <w:r w:rsidRPr="00EA3268">
        <w:rPr>
          <w:rFonts w:ascii="Times New Roman" w:eastAsia="Times New Roman" w:hAnsi="Times New Roman" w:cs="Times New Roman"/>
          <w:kern w:val="0"/>
          <w:sz w:val="24"/>
          <w:szCs w:val="24"/>
          <w:lang w:eastAsia="et-EE"/>
          <w14:ligatures w14:val="none"/>
        </w:rPr>
        <w:t xml:space="preserve"> ja kontaktandmed.</w:t>
      </w:r>
    </w:p>
    <w:p w14:paraId="119FA89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3513894A" w14:textId="19E26403"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(2) Käimasoleval õppeaastal põhihariduse omandanud õpilaste puhul tagab valla- või linnavalitsus õppimiskohustuse täitmise hiljemalt 1. novembriks, </w:t>
      </w:r>
      <w:del w:id="121" w:author="Mari Koik" w:date="2024-05-14T16:43:00Z">
        <w:r w:rsidRPr="00EA3268" w:rsidDel="004D0630">
          <w:rPr>
            <w:rFonts w:ascii="Times New Roman" w:eastAsia="Times New Roman" w:hAnsi="Times New Roman" w:cs="Times New Roman"/>
            <w:color w:val="202020"/>
            <w:kern w:val="0"/>
            <w:sz w:val="24"/>
            <w:szCs w:val="24"/>
            <w:lang w:eastAsia="et-EE"/>
            <w14:ligatures w14:val="none"/>
          </w:rPr>
          <w:delText xml:space="preserve">rakendades </w:delText>
        </w:r>
      </w:del>
      <w:ins w:id="122" w:author="Mari Koik" w:date="2024-05-14T16:43:00Z">
        <w:r w:rsidR="004D0630">
          <w:rPr>
            <w:rFonts w:ascii="Times New Roman" w:eastAsia="Times New Roman" w:hAnsi="Times New Roman" w:cs="Times New Roman"/>
            <w:color w:val="202020"/>
            <w:kern w:val="0"/>
            <w:sz w:val="24"/>
            <w:szCs w:val="24"/>
            <w:lang w:eastAsia="et-EE"/>
            <w14:ligatures w14:val="none"/>
          </w:rPr>
          <w:t>teh</w:t>
        </w:r>
        <w:r w:rsidR="004D0630" w:rsidRPr="00EA3268">
          <w:rPr>
            <w:rFonts w:ascii="Times New Roman" w:eastAsia="Times New Roman" w:hAnsi="Times New Roman" w:cs="Times New Roman"/>
            <w:color w:val="202020"/>
            <w:kern w:val="0"/>
            <w:sz w:val="24"/>
            <w:szCs w:val="24"/>
            <w:lang w:eastAsia="et-EE"/>
            <w14:ligatures w14:val="none"/>
          </w:rPr>
          <w:t xml:space="preserve">es </w:t>
        </w:r>
      </w:ins>
      <w:r w:rsidRPr="00EA3268">
        <w:rPr>
          <w:rFonts w:ascii="Times New Roman" w:eastAsia="Times New Roman" w:hAnsi="Times New Roman" w:cs="Times New Roman"/>
          <w:color w:val="202020"/>
          <w:kern w:val="0"/>
          <w:sz w:val="24"/>
          <w:szCs w:val="24"/>
          <w:lang w:eastAsia="et-EE"/>
          <w14:ligatures w14:val="none"/>
        </w:rPr>
        <w:t>käesoleva paragrahvi lõikes 3 nimetatud tegevusi.</w:t>
      </w:r>
    </w:p>
    <w:p w14:paraId="4986ACF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4EA5FB02" w14:textId="72A0C7CB"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kern w:val="0"/>
          <w:sz w:val="24"/>
          <w:szCs w:val="24"/>
          <w:bdr w:val="none" w:sz="0" w:space="0" w:color="auto" w:frame="1"/>
          <w:lang w:eastAsia="et-EE"/>
          <w14:ligatures w14:val="none"/>
        </w:rPr>
        <w:t xml:space="preserve">(3) </w:t>
      </w:r>
      <w:r w:rsidRPr="00EA3268">
        <w:rPr>
          <w:rFonts w:ascii="Times New Roman" w:eastAsia="Times New Roman" w:hAnsi="Times New Roman" w:cs="Times New Roman"/>
          <w:color w:val="202020"/>
          <w:kern w:val="0"/>
          <w:sz w:val="24"/>
          <w:szCs w:val="24"/>
          <w:lang w:eastAsia="et-EE"/>
          <w14:ligatures w14:val="none"/>
        </w:rPr>
        <w:t xml:space="preserve">Õppimiskohustusliku </w:t>
      </w:r>
      <w:del w:id="123" w:author="Mari Koik" w:date="2024-05-16T15:58:00Z">
        <w:r w:rsidRPr="00EA3268" w:rsidDel="00B17B9C">
          <w:rPr>
            <w:rFonts w:ascii="Times New Roman" w:eastAsia="Times New Roman" w:hAnsi="Times New Roman" w:cs="Times New Roman"/>
            <w:color w:val="202020"/>
            <w:kern w:val="0"/>
            <w:sz w:val="24"/>
            <w:szCs w:val="24"/>
            <w:lang w:eastAsia="et-EE"/>
            <w14:ligatures w14:val="none"/>
          </w:rPr>
          <w:delText xml:space="preserve">isiku </w:delText>
        </w:r>
      </w:del>
      <w:ins w:id="124" w:author="Mari Koik" w:date="2024-05-16T15:58:00Z">
        <w:r w:rsidR="00B17B9C">
          <w:rPr>
            <w:rFonts w:ascii="Times New Roman" w:eastAsia="Times New Roman" w:hAnsi="Times New Roman" w:cs="Times New Roman"/>
            <w:color w:val="202020"/>
            <w:kern w:val="0"/>
            <w:sz w:val="24"/>
            <w:szCs w:val="24"/>
            <w:lang w:eastAsia="et-EE"/>
            <w14:ligatures w14:val="none"/>
          </w:rPr>
          <w:t>l</w:t>
        </w:r>
      </w:ins>
      <w:ins w:id="125" w:author="Mari Koik" w:date="2024-05-14T16:43:00Z">
        <w:r w:rsidR="004D0630">
          <w:rPr>
            <w:rFonts w:ascii="Times New Roman" w:eastAsia="Times New Roman" w:hAnsi="Times New Roman" w:cs="Times New Roman"/>
            <w:color w:val="202020"/>
            <w:kern w:val="0"/>
            <w:sz w:val="24"/>
            <w:szCs w:val="24"/>
            <w:lang w:eastAsia="et-EE"/>
            <w14:ligatures w14:val="none"/>
          </w:rPr>
          <w:t>apse</w:t>
        </w:r>
        <w:r w:rsidR="004D0630"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 xml:space="preserve">elukohajärgne vald või linn toetab vastavalt vajadusele õppimiskohustuslikku </w:t>
      </w:r>
      <w:del w:id="126" w:author="Mari Koik" w:date="2024-05-14T16:43:00Z">
        <w:r w:rsidRPr="00EA3268" w:rsidDel="004D0630">
          <w:rPr>
            <w:rFonts w:ascii="Times New Roman" w:eastAsia="Times New Roman" w:hAnsi="Times New Roman" w:cs="Times New Roman"/>
            <w:color w:val="202020"/>
            <w:kern w:val="0"/>
            <w:sz w:val="24"/>
            <w:szCs w:val="24"/>
            <w:lang w:eastAsia="et-EE"/>
            <w14:ligatures w14:val="none"/>
          </w:rPr>
          <w:delText>isikut</w:delText>
        </w:r>
      </w:del>
      <w:ins w:id="127" w:author="Mari Koik" w:date="2024-05-14T16:43:00Z">
        <w:r w:rsidR="004D0630">
          <w:rPr>
            <w:rFonts w:ascii="Times New Roman" w:eastAsia="Times New Roman" w:hAnsi="Times New Roman" w:cs="Times New Roman"/>
            <w:color w:val="202020"/>
            <w:kern w:val="0"/>
            <w:sz w:val="24"/>
            <w:szCs w:val="24"/>
            <w:lang w:eastAsia="et-EE"/>
            <w14:ligatures w14:val="none"/>
          </w:rPr>
          <w:t>last</w:t>
        </w:r>
      </w:ins>
      <w:r w:rsidRPr="00EA3268">
        <w:rPr>
          <w:rFonts w:ascii="Times New Roman" w:eastAsia="Times New Roman" w:hAnsi="Times New Roman" w:cs="Times New Roman"/>
          <w:color w:val="202020"/>
          <w:kern w:val="0"/>
          <w:sz w:val="24"/>
          <w:szCs w:val="24"/>
          <w:lang w:eastAsia="et-EE"/>
          <w14:ligatures w14:val="none"/>
        </w:rPr>
        <w:t>, vanemat ja kooli, luues tingimused õppimiskohustuse täitmiseks, sealhulgas:</w:t>
      </w:r>
    </w:p>
    <w:p w14:paraId="509B6AEB" w14:textId="6E09ABCE"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1) selgitab välja õppimiskohustuse täitmata</w:t>
      </w:r>
      <w:ins w:id="128" w:author="Mari Koik" w:date="2024-05-14T21:21:00Z">
        <w:r w:rsidR="00EE7897">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jätmise põhjused ja kohased meetmed ning korraldab meetmete rakendamist;</w:t>
      </w:r>
    </w:p>
    <w:p w14:paraId="7561A87D" w14:textId="28AF4103"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2) korraldab koolitusi </w:t>
      </w:r>
      <w:r w:rsidRPr="00EA3268">
        <w:rPr>
          <w:rFonts w:ascii="Times New Roman" w:eastAsia="Times New Roman" w:hAnsi="Times New Roman" w:cs="Times New Roman"/>
          <w:kern w:val="0"/>
          <w:sz w:val="24"/>
          <w:szCs w:val="24"/>
          <w:lang w:eastAsia="et-EE"/>
          <w14:ligatures w14:val="none"/>
        </w:rPr>
        <w:t xml:space="preserve">ja nõustamist </w:t>
      </w:r>
      <w:ins w:id="129" w:author="Mari Koik" w:date="2024-05-15T16:56:00Z">
        <w:r w:rsidR="00C81F08">
          <w:rPr>
            <w:rFonts w:ascii="Times New Roman" w:eastAsia="Times New Roman" w:hAnsi="Times New Roman" w:cs="Times New Roman"/>
            <w:kern w:val="0"/>
            <w:sz w:val="24"/>
            <w:szCs w:val="24"/>
            <w:lang w:eastAsia="et-EE"/>
            <w14:ligatures w14:val="none"/>
          </w:rPr>
          <w:t xml:space="preserve">õppimiskohustust mitte täitvate laste </w:t>
        </w:r>
      </w:ins>
      <w:r w:rsidRPr="00EA3268">
        <w:rPr>
          <w:rFonts w:ascii="Times New Roman" w:eastAsia="Times New Roman" w:hAnsi="Times New Roman" w:cs="Times New Roman"/>
          <w:color w:val="202020"/>
          <w:kern w:val="0"/>
          <w:sz w:val="24"/>
          <w:szCs w:val="24"/>
          <w:lang w:eastAsia="et-EE"/>
          <w14:ligatures w14:val="none"/>
        </w:rPr>
        <w:t xml:space="preserve">vanematele, </w:t>
      </w:r>
      <w:del w:id="130" w:author="Mari Koik" w:date="2024-05-15T16:56:00Z">
        <w:r w:rsidRPr="00EA3268" w:rsidDel="00C81F08">
          <w:rPr>
            <w:rFonts w:ascii="Times New Roman" w:eastAsia="Times New Roman" w:hAnsi="Times New Roman" w:cs="Times New Roman"/>
            <w:color w:val="202020"/>
            <w:kern w:val="0"/>
            <w:sz w:val="24"/>
            <w:szCs w:val="24"/>
            <w:lang w:eastAsia="et-EE"/>
            <w14:ligatures w14:val="none"/>
          </w:rPr>
          <w:delText xml:space="preserve">kelle lapsed ei täida õppimiskohustust, </w:delText>
        </w:r>
      </w:del>
      <w:r w:rsidRPr="00EA3268">
        <w:rPr>
          <w:rFonts w:ascii="Times New Roman" w:eastAsia="Times New Roman" w:hAnsi="Times New Roman" w:cs="Times New Roman"/>
          <w:color w:val="202020"/>
          <w:kern w:val="0"/>
          <w:sz w:val="24"/>
          <w:szCs w:val="24"/>
          <w:lang w:eastAsia="et-EE"/>
          <w14:ligatures w14:val="none"/>
        </w:rPr>
        <w:t>et toetada neid õppimis</w:t>
      </w:r>
      <w:del w:id="131" w:author="Mari Koik" w:date="2024-05-14T16:44:00Z">
        <w:r w:rsidRPr="00EA3268" w:rsidDel="004D0630">
          <w:rPr>
            <w:rFonts w:ascii="Times New Roman" w:eastAsia="Times New Roman" w:hAnsi="Times New Roman" w:cs="Times New Roman"/>
            <w:color w:val="202020"/>
            <w:kern w:val="0"/>
            <w:sz w:val="24"/>
            <w:szCs w:val="24"/>
            <w:lang w:eastAsia="et-EE"/>
            <w14:ligatures w14:val="none"/>
          </w:rPr>
          <w:delText xml:space="preserve">kohustuse täitmiseks </w:delText>
        </w:r>
      </w:del>
      <w:r w:rsidRPr="00EA3268">
        <w:rPr>
          <w:rFonts w:ascii="Times New Roman" w:eastAsia="Times New Roman" w:hAnsi="Times New Roman" w:cs="Times New Roman"/>
          <w:color w:val="202020"/>
          <w:kern w:val="0"/>
          <w:sz w:val="24"/>
          <w:szCs w:val="24"/>
          <w:lang w:eastAsia="et-EE"/>
          <w14:ligatures w14:val="none"/>
        </w:rPr>
        <w:t>tingimuste loomisel;</w:t>
      </w:r>
    </w:p>
    <w:p w14:paraId="3E89AB90" w14:textId="2193EE30"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lastRenderedPageBreak/>
        <w:t xml:space="preserve">3) </w:t>
      </w:r>
      <w:r w:rsidRPr="00EA3268">
        <w:rPr>
          <w:rFonts w:ascii="Times New Roman" w:hAnsi="Times New Roman" w:cs="Times New Roman"/>
          <w:sz w:val="24"/>
          <w:szCs w:val="24"/>
        </w:rPr>
        <w:t>kehtestab õppimiskohustuse täitmise tagamiseks korra, milles</w:t>
      </w:r>
      <w:r w:rsidRPr="00EA3268">
        <w:rPr>
          <w:rFonts w:ascii="Times New Roman" w:eastAsia="Times New Roman" w:hAnsi="Times New Roman" w:cs="Times New Roman"/>
          <w:color w:val="202020"/>
          <w:kern w:val="0"/>
          <w:sz w:val="24"/>
          <w:szCs w:val="24"/>
          <w:lang w:eastAsia="et-EE"/>
          <w14:ligatures w14:val="none"/>
        </w:rPr>
        <w:t xml:space="preserve"> määrab </w:t>
      </w:r>
      <w:bookmarkStart w:id="132" w:name="_Hlk158279060"/>
      <w:r w:rsidRPr="00EA3268">
        <w:rPr>
          <w:rFonts w:ascii="Times New Roman" w:eastAsia="Times New Roman" w:hAnsi="Times New Roman" w:cs="Times New Roman"/>
          <w:color w:val="202020"/>
          <w:kern w:val="0"/>
          <w:sz w:val="24"/>
          <w:szCs w:val="24"/>
          <w:lang w:eastAsia="et-EE"/>
          <w14:ligatures w14:val="none"/>
        </w:rPr>
        <w:t xml:space="preserve">ametikoha või </w:t>
      </w:r>
      <w:bookmarkEnd w:id="132"/>
      <w:r w:rsidRPr="00EA3268">
        <w:rPr>
          <w:rFonts w:ascii="Times New Roman" w:eastAsia="Times New Roman" w:hAnsi="Times New Roman" w:cs="Times New Roman"/>
          <w:color w:val="202020"/>
          <w:kern w:val="0"/>
          <w:sz w:val="24"/>
          <w:szCs w:val="24"/>
          <w:lang w:eastAsia="et-EE"/>
          <w14:ligatures w14:val="none"/>
        </w:rPr>
        <w:t>struktuuriüksuse, mille ülesandeks on rakendada käesoleva lõike punktis 1 nimetatud meetmeid</w:t>
      </w:r>
      <w:ins w:id="133" w:author="Mari Koik" w:date="2024-05-14T16:45:00Z">
        <w:r w:rsidR="004D0630">
          <w:rPr>
            <w:rFonts w:ascii="Times New Roman" w:eastAsia="Times New Roman" w:hAnsi="Times New Roman" w:cs="Times New Roman"/>
            <w:color w:val="202020"/>
            <w:kern w:val="0"/>
            <w:sz w:val="24"/>
            <w:szCs w:val="24"/>
            <w:lang w:eastAsia="et-EE"/>
            <w14:ligatures w14:val="none"/>
          </w:rPr>
          <w:t>,</w:t>
        </w:r>
      </w:ins>
      <w:r w:rsidRPr="00EA3268">
        <w:rPr>
          <w:rFonts w:ascii="Times New Roman" w:eastAsia="Times New Roman" w:hAnsi="Times New Roman" w:cs="Times New Roman"/>
          <w:color w:val="202020"/>
          <w:kern w:val="0"/>
          <w:sz w:val="24"/>
          <w:szCs w:val="24"/>
          <w:lang w:eastAsia="et-EE"/>
          <w14:ligatures w14:val="none"/>
        </w:rPr>
        <w:t xml:space="preserve"> ning meetmete</w:t>
      </w:r>
      <w:del w:id="134" w:author="Mari Koik" w:date="2024-05-14T16:45:00Z">
        <w:r w:rsidRPr="00EA3268" w:rsidDel="004D0630">
          <w:rPr>
            <w:rFonts w:ascii="Times New Roman" w:eastAsia="Times New Roman" w:hAnsi="Times New Roman" w:cs="Times New Roman"/>
            <w:color w:val="202020"/>
            <w:kern w:val="0"/>
            <w:sz w:val="24"/>
            <w:szCs w:val="24"/>
            <w:lang w:eastAsia="et-EE"/>
            <w14:ligatures w14:val="none"/>
          </w:rPr>
          <w:delText xml:space="preserve"> läbiviimise</w:delText>
        </w:r>
      </w:del>
      <w:r w:rsidRPr="00EA3268">
        <w:rPr>
          <w:rFonts w:ascii="Times New Roman" w:eastAsia="Times New Roman" w:hAnsi="Times New Roman" w:cs="Times New Roman"/>
          <w:color w:val="202020"/>
          <w:kern w:val="0"/>
          <w:sz w:val="24"/>
          <w:szCs w:val="24"/>
          <w:lang w:eastAsia="et-EE"/>
          <w14:ligatures w14:val="none"/>
        </w:rPr>
        <w:t>ga seo</w:t>
      </w:r>
      <w:ins w:id="135" w:author="Mari Koik" w:date="2024-05-14T16:45:00Z">
        <w:r w:rsidR="004D0630">
          <w:rPr>
            <w:rFonts w:ascii="Times New Roman" w:eastAsia="Times New Roman" w:hAnsi="Times New Roman" w:cs="Times New Roman"/>
            <w:color w:val="202020"/>
            <w:kern w:val="0"/>
            <w:sz w:val="24"/>
            <w:szCs w:val="24"/>
            <w:lang w:eastAsia="et-EE"/>
            <w14:ligatures w14:val="none"/>
          </w:rPr>
          <w:t>tud</w:t>
        </w:r>
      </w:ins>
      <w:del w:id="136" w:author="Mari Koik" w:date="2024-05-14T16:45:00Z">
        <w:r w:rsidRPr="00EA3268" w:rsidDel="004D0630">
          <w:rPr>
            <w:rFonts w:ascii="Times New Roman" w:eastAsia="Times New Roman" w:hAnsi="Times New Roman" w:cs="Times New Roman"/>
            <w:color w:val="202020"/>
            <w:kern w:val="0"/>
            <w:sz w:val="24"/>
            <w:szCs w:val="24"/>
            <w:lang w:eastAsia="et-EE"/>
            <w14:ligatures w14:val="none"/>
          </w:rPr>
          <w:delText>nduv</w:delText>
        </w:r>
      </w:del>
      <w:del w:id="137" w:author="Mari Koik" w:date="2024-05-14T16:46:00Z">
        <w:r w:rsidRPr="00EA3268" w:rsidDel="004D0630">
          <w:rPr>
            <w:rFonts w:ascii="Times New Roman" w:eastAsia="Times New Roman" w:hAnsi="Times New Roman" w:cs="Times New Roman"/>
            <w:color w:val="202020"/>
            <w:kern w:val="0"/>
            <w:sz w:val="24"/>
            <w:szCs w:val="24"/>
            <w:lang w:eastAsia="et-EE"/>
            <w14:ligatures w14:val="none"/>
          </w:rPr>
          <w:delText>ate</w:delText>
        </w:r>
      </w:del>
      <w:r w:rsidRPr="00EA3268">
        <w:rPr>
          <w:rFonts w:ascii="Times New Roman" w:eastAsia="Times New Roman" w:hAnsi="Times New Roman" w:cs="Times New Roman"/>
          <w:color w:val="202020"/>
          <w:kern w:val="0"/>
          <w:sz w:val="24"/>
          <w:szCs w:val="24"/>
          <w:lang w:eastAsia="et-EE"/>
          <w14:ligatures w14:val="none"/>
        </w:rPr>
        <w:t xml:space="preserve"> tegevuste korraldus</w:t>
      </w:r>
      <w:ins w:id="138" w:author="Mari Koik" w:date="2024-05-14T16:46:00Z">
        <w:r w:rsidR="004D0630">
          <w:rPr>
            <w:rFonts w:ascii="Times New Roman" w:eastAsia="Times New Roman" w:hAnsi="Times New Roman" w:cs="Times New Roman"/>
            <w:color w:val="202020"/>
            <w:kern w:val="0"/>
            <w:sz w:val="24"/>
            <w:szCs w:val="24"/>
            <w:lang w:eastAsia="et-EE"/>
            <w14:ligatures w14:val="none"/>
          </w:rPr>
          <w:t>e</w:t>
        </w:r>
      </w:ins>
      <w:r w:rsidRPr="00EA3268">
        <w:rPr>
          <w:rFonts w:ascii="Times New Roman" w:eastAsia="Times New Roman" w:hAnsi="Times New Roman" w:cs="Times New Roman"/>
          <w:color w:val="202020"/>
          <w:kern w:val="0"/>
          <w:sz w:val="24"/>
          <w:szCs w:val="24"/>
          <w:lang w:eastAsia="et-EE"/>
          <w14:ligatures w14:val="none"/>
        </w:rPr>
        <w:t xml:space="preserve">. </w:t>
      </w:r>
    </w:p>
    <w:p w14:paraId="4287795F"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24804FB" w14:textId="3A77C265"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(4) Valla- või linnavalitsus avaldab käesoleva paragrahvi lõike 3 punktis 3 nimetatud korra ja korras määratud ametikoha või struktuurüksuse kontaktandmed </w:t>
      </w:r>
      <w:del w:id="139" w:author="Mari Koik" w:date="2024-05-14T21:22:00Z">
        <w:r w:rsidRPr="00EA3268" w:rsidDel="00EE7897">
          <w:rPr>
            <w:rFonts w:ascii="Times New Roman" w:eastAsia="Times New Roman" w:hAnsi="Times New Roman" w:cs="Times New Roman"/>
            <w:color w:val="202020"/>
            <w:kern w:val="0"/>
            <w:sz w:val="24"/>
            <w:szCs w:val="24"/>
            <w:lang w:eastAsia="et-EE"/>
            <w14:ligatures w14:val="none"/>
          </w:rPr>
          <w:delText xml:space="preserve">asutuse </w:delText>
        </w:r>
      </w:del>
      <w:ins w:id="140" w:author="Mari Koik" w:date="2024-05-14T21:22:00Z">
        <w:r w:rsidR="00EE7897">
          <w:rPr>
            <w:rFonts w:ascii="Times New Roman" w:eastAsia="Times New Roman" w:hAnsi="Times New Roman" w:cs="Times New Roman"/>
            <w:color w:val="202020"/>
            <w:kern w:val="0"/>
            <w:sz w:val="24"/>
            <w:szCs w:val="24"/>
            <w:lang w:eastAsia="et-EE"/>
            <w14:ligatures w14:val="none"/>
          </w:rPr>
          <w:t>oma</w:t>
        </w:r>
        <w:r w:rsidR="00EE7897"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veebilehel.</w:t>
      </w:r>
    </w:p>
    <w:p w14:paraId="7FF3F85B"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4D8BBFD5" w14:textId="2822271A"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(5) Kui õppimiskohustuse täitmist takistab </w:t>
      </w:r>
      <w:del w:id="141" w:author="Mari Koik" w:date="2024-05-14T16:46:00Z">
        <w:r w:rsidRPr="00EA3268" w:rsidDel="004D0630">
          <w:rPr>
            <w:rFonts w:ascii="Times New Roman" w:eastAsia="Times New Roman" w:hAnsi="Times New Roman" w:cs="Times New Roman"/>
            <w:color w:val="202020"/>
            <w:kern w:val="0"/>
            <w:sz w:val="24"/>
            <w:szCs w:val="24"/>
            <w:lang w:eastAsia="et-EE"/>
            <w14:ligatures w14:val="none"/>
          </w:rPr>
          <w:delText xml:space="preserve">isiku </w:delText>
        </w:r>
      </w:del>
      <w:ins w:id="142" w:author="Mari Koik" w:date="2024-05-14T16:46:00Z">
        <w:r w:rsidR="004D0630">
          <w:rPr>
            <w:rFonts w:ascii="Times New Roman" w:eastAsia="Times New Roman" w:hAnsi="Times New Roman" w:cs="Times New Roman"/>
            <w:color w:val="202020"/>
            <w:kern w:val="0"/>
            <w:sz w:val="24"/>
            <w:szCs w:val="24"/>
            <w:lang w:eastAsia="et-EE"/>
            <w14:ligatures w14:val="none"/>
          </w:rPr>
          <w:t>lapse</w:t>
        </w:r>
        <w:r w:rsidR="004D0630"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 xml:space="preserve">abivajadus lastekaitseseaduse või sotsiaalhoolekande seaduse tähenduses, tagab vald või linn </w:t>
      </w:r>
      <w:del w:id="143" w:author="Mari Koik" w:date="2024-05-14T16:46:00Z">
        <w:r w:rsidRPr="00EA3268" w:rsidDel="004D0630">
          <w:rPr>
            <w:rFonts w:ascii="Times New Roman" w:eastAsia="Times New Roman" w:hAnsi="Times New Roman" w:cs="Times New Roman"/>
            <w:color w:val="202020"/>
            <w:kern w:val="0"/>
            <w:sz w:val="24"/>
            <w:szCs w:val="24"/>
            <w:lang w:eastAsia="et-EE"/>
            <w14:ligatures w14:val="none"/>
          </w:rPr>
          <w:delText xml:space="preserve">isiku </w:delText>
        </w:r>
      </w:del>
      <w:ins w:id="144" w:author="Mari Koik" w:date="2024-05-14T16:46:00Z">
        <w:r w:rsidR="004D0630">
          <w:rPr>
            <w:rFonts w:ascii="Times New Roman" w:eastAsia="Times New Roman" w:hAnsi="Times New Roman" w:cs="Times New Roman"/>
            <w:color w:val="202020"/>
            <w:kern w:val="0"/>
            <w:sz w:val="24"/>
            <w:szCs w:val="24"/>
            <w:lang w:eastAsia="et-EE"/>
            <w14:ligatures w14:val="none"/>
          </w:rPr>
          <w:t>lapse</w:t>
        </w:r>
        <w:r w:rsidR="004D0630"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 xml:space="preserve">abistamise </w:t>
      </w:r>
      <w:del w:id="145" w:author="Mari Koik" w:date="2024-05-14T16:47:00Z">
        <w:r w:rsidRPr="00EA3268" w:rsidDel="00EF081B">
          <w:rPr>
            <w:rFonts w:ascii="Times New Roman" w:eastAsia="Times New Roman" w:hAnsi="Times New Roman" w:cs="Times New Roman"/>
            <w:color w:val="202020"/>
            <w:kern w:val="0"/>
            <w:sz w:val="24"/>
            <w:szCs w:val="24"/>
            <w:lang w:eastAsia="et-EE"/>
            <w14:ligatures w14:val="none"/>
          </w:rPr>
          <w:delText>lastekaitseseaduses või sotsiaalhoolekande</w:delText>
        </w:r>
      </w:del>
      <w:ins w:id="146" w:author="Mari Koik" w:date="2024-05-14T16:47:00Z">
        <w:r w:rsidR="00EF081B">
          <w:rPr>
            <w:rFonts w:ascii="Times New Roman" w:eastAsia="Times New Roman" w:hAnsi="Times New Roman" w:cs="Times New Roman"/>
            <w:color w:val="202020"/>
            <w:kern w:val="0"/>
            <w:sz w:val="24"/>
            <w:szCs w:val="24"/>
            <w:lang w:eastAsia="et-EE"/>
            <w14:ligatures w14:val="none"/>
          </w:rPr>
          <w:t>nendes</w:t>
        </w:r>
      </w:ins>
      <w:r w:rsidRPr="00EA3268">
        <w:rPr>
          <w:rFonts w:ascii="Times New Roman" w:eastAsia="Times New Roman" w:hAnsi="Times New Roman" w:cs="Times New Roman"/>
          <w:color w:val="202020"/>
          <w:kern w:val="0"/>
          <w:sz w:val="24"/>
          <w:szCs w:val="24"/>
          <w:lang w:eastAsia="et-EE"/>
          <w14:ligatures w14:val="none"/>
        </w:rPr>
        <w:t xml:space="preserve"> seadus</w:t>
      </w:r>
      <w:ins w:id="147" w:author="Mari Koik" w:date="2024-05-14T16:47:00Z">
        <w:r w:rsidR="00EF081B">
          <w:rPr>
            <w:rFonts w:ascii="Times New Roman" w:eastAsia="Times New Roman" w:hAnsi="Times New Roman" w:cs="Times New Roman"/>
            <w:color w:val="202020"/>
            <w:kern w:val="0"/>
            <w:sz w:val="24"/>
            <w:szCs w:val="24"/>
            <w:lang w:eastAsia="et-EE"/>
            <w14:ligatures w14:val="none"/>
          </w:rPr>
          <w:t>t</w:t>
        </w:r>
      </w:ins>
      <w:r w:rsidRPr="00EA3268">
        <w:rPr>
          <w:rFonts w:ascii="Times New Roman" w:eastAsia="Times New Roman" w:hAnsi="Times New Roman" w:cs="Times New Roman"/>
          <w:color w:val="202020"/>
          <w:kern w:val="0"/>
          <w:sz w:val="24"/>
          <w:szCs w:val="24"/>
          <w:lang w:eastAsia="et-EE"/>
          <w14:ligatures w14:val="none"/>
        </w:rPr>
        <w:t xml:space="preserve">es sätestatud korras. Valla- või linnavalitsus kaasab kooli </w:t>
      </w:r>
      <w:del w:id="148" w:author="Mari Koik" w:date="2024-05-14T16:46:00Z">
        <w:r w:rsidRPr="00EA3268" w:rsidDel="00EF081B">
          <w:rPr>
            <w:rFonts w:ascii="Times New Roman" w:eastAsia="Times New Roman" w:hAnsi="Times New Roman" w:cs="Times New Roman"/>
            <w:color w:val="202020"/>
            <w:kern w:val="0"/>
            <w:sz w:val="24"/>
            <w:szCs w:val="24"/>
            <w:lang w:eastAsia="et-EE"/>
            <w14:ligatures w14:val="none"/>
          </w:rPr>
          <w:delText xml:space="preserve">õpilase </w:delText>
        </w:r>
      </w:del>
      <w:ins w:id="149" w:author="Mari Koik" w:date="2024-05-14T16:46:00Z">
        <w:r w:rsidR="00EF081B">
          <w:rPr>
            <w:rFonts w:ascii="Times New Roman" w:eastAsia="Times New Roman" w:hAnsi="Times New Roman" w:cs="Times New Roman"/>
            <w:color w:val="202020"/>
            <w:kern w:val="0"/>
            <w:sz w:val="24"/>
            <w:szCs w:val="24"/>
            <w:lang w:eastAsia="et-EE"/>
            <w14:ligatures w14:val="none"/>
          </w:rPr>
          <w:t>lapse</w:t>
        </w:r>
        <w:r w:rsidR="00EF081B" w:rsidRPr="00EA3268">
          <w:rPr>
            <w:rFonts w:ascii="Times New Roman" w:eastAsia="Times New Roman" w:hAnsi="Times New Roman" w:cs="Times New Roman"/>
            <w:color w:val="202020"/>
            <w:kern w:val="0"/>
            <w:sz w:val="24"/>
            <w:szCs w:val="24"/>
            <w:lang w:eastAsia="et-EE"/>
            <w14:ligatures w14:val="none"/>
          </w:rPr>
          <w:t xml:space="preserve"> </w:t>
        </w:r>
      </w:ins>
      <w:commentRangeStart w:id="150"/>
      <w:r w:rsidRPr="00EA3268">
        <w:rPr>
          <w:rFonts w:ascii="Times New Roman" w:eastAsia="Times New Roman" w:hAnsi="Times New Roman" w:cs="Times New Roman"/>
          <w:color w:val="202020"/>
          <w:kern w:val="0"/>
          <w:sz w:val="24"/>
          <w:szCs w:val="24"/>
          <w:lang w:eastAsia="et-EE"/>
          <w14:ligatures w14:val="none"/>
        </w:rPr>
        <w:t>ajavajaduse</w:t>
      </w:r>
      <w:commentRangeEnd w:id="150"/>
      <w:r w:rsidR="00C50BB8">
        <w:rPr>
          <w:rStyle w:val="Kommentaariviide"/>
        </w:rPr>
        <w:commentReference w:id="150"/>
      </w:r>
      <w:r w:rsidRPr="00EA3268">
        <w:rPr>
          <w:rFonts w:ascii="Times New Roman" w:eastAsia="Times New Roman" w:hAnsi="Times New Roman" w:cs="Times New Roman"/>
          <w:color w:val="202020"/>
          <w:kern w:val="0"/>
          <w:sz w:val="24"/>
          <w:szCs w:val="24"/>
          <w:lang w:eastAsia="et-EE"/>
          <w14:ligatures w14:val="none"/>
        </w:rPr>
        <w:t xml:space="preserve"> hindamisse ja abi osutami</w:t>
      </w:r>
      <w:del w:id="151" w:author="Mari Koik" w:date="2024-05-14T16:47:00Z">
        <w:r w:rsidRPr="00EA3268" w:rsidDel="00EF081B">
          <w:rPr>
            <w:rFonts w:ascii="Times New Roman" w:eastAsia="Times New Roman" w:hAnsi="Times New Roman" w:cs="Times New Roman"/>
            <w:color w:val="202020"/>
            <w:kern w:val="0"/>
            <w:sz w:val="24"/>
            <w:szCs w:val="24"/>
            <w:lang w:eastAsia="et-EE"/>
            <w14:ligatures w14:val="none"/>
          </w:rPr>
          <w:delText>se</w:delText>
        </w:r>
      </w:del>
      <w:r w:rsidRPr="00EA3268">
        <w:rPr>
          <w:rFonts w:ascii="Times New Roman" w:eastAsia="Times New Roman" w:hAnsi="Times New Roman" w:cs="Times New Roman"/>
          <w:color w:val="202020"/>
          <w:kern w:val="0"/>
          <w:sz w:val="24"/>
          <w:szCs w:val="24"/>
          <w:lang w:eastAsia="et-EE"/>
          <w14:ligatures w14:val="none"/>
        </w:rPr>
        <w:t xml:space="preserve">sse. </w:t>
      </w:r>
    </w:p>
    <w:p w14:paraId="054B2320"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E8F46D0"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(6) Elukohajärgne valla- või linnavalitsus teavitab kooli menetluse alustamisest ja edasisest koostööst.“; </w:t>
      </w:r>
    </w:p>
    <w:p w14:paraId="499C5847"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DF376E9" w14:textId="77777777" w:rsidR="00EA3268" w:rsidRPr="00EA3268" w:rsidRDefault="00EA3268" w:rsidP="00BB64CD">
      <w:pPr>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4)</w:t>
      </w:r>
      <w:r w:rsidRPr="00EA3268">
        <w:rPr>
          <w:rFonts w:ascii="Times New Roman" w:eastAsia="Times New Roman" w:hAnsi="Times New Roman" w:cs="Times New Roman"/>
          <w:kern w:val="0"/>
          <w:sz w:val="24"/>
          <w:szCs w:val="24"/>
          <w:lang w:eastAsia="et-EE"/>
          <w14:ligatures w14:val="none"/>
        </w:rPr>
        <w:t xml:space="preserve"> paragrahvi 15 esimene lause tunnistatakse kehtetuks; </w:t>
      </w:r>
    </w:p>
    <w:p w14:paraId="50257753" w14:textId="77777777" w:rsidR="00EA3268" w:rsidRPr="00EA3268" w:rsidRDefault="00EA3268" w:rsidP="00BB64CD">
      <w:pPr>
        <w:spacing w:after="0" w:line="240" w:lineRule="auto"/>
        <w:jc w:val="both"/>
        <w:rPr>
          <w:rFonts w:ascii="Times New Roman" w:eastAsia="Times New Roman" w:hAnsi="Times New Roman" w:cs="Times New Roman"/>
          <w:sz w:val="24"/>
          <w:szCs w:val="24"/>
          <w:lang w:eastAsia="et-EE"/>
        </w:rPr>
      </w:pPr>
    </w:p>
    <w:p w14:paraId="485F8B36" w14:textId="77777777" w:rsid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b/>
          <w:bCs/>
          <w:kern w:val="0"/>
          <w:sz w:val="24"/>
          <w:szCs w:val="24"/>
          <w:lang w:eastAsia="et-EE"/>
          <w14:ligatures w14:val="none"/>
        </w:rPr>
        <w:t>5)</w:t>
      </w:r>
      <w:r w:rsidRPr="00EA3268">
        <w:rPr>
          <w:rFonts w:ascii="Times New Roman" w:eastAsia="Times New Roman" w:hAnsi="Times New Roman" w:cs="Times New Roman"/>
          <w:kern w:val="0"/>
          <w:sz w:val="24"/>
          <w:szCs w:val="24"/>
          <w:lang w:eastAsia="et-EE"/>
          <w14:ligatures w14:val="none"/>
        </w:rPr>
        <w:t xml:space="preserve"> seadust täiendatakse V</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xml:space="preserve">. osaga järgmises sõnastuses: </w:t>
      </w:r>
    </w:p>
    <w:p w14:paraId="3027F6A6" w14:textId="77777777" w:rsidR="00EE6655" w:rsidRPr="00EA3268" w:rsidRDefault="00EE6655" w:rsidP="00BB64CD">
      <w:pPr>
        <w:spacing w:after="0" w:line="240" w:lineRule="auto"/>
        <w:jc w:val="both"/>
        <w:rPr>
          <w:rFonts w:ascii="Times New Roman" w:eastAsia="Times New Roman" w:hAnsi="Times New Roman" w:cs="Times New Roman"/>
          <w:sz w:val="24"/>
          <w:szCs w:val="24"/>
          <w:lang w:eastAsia="et-EE"/>
        </w:rPr>
      </w:pPr>
    </w:p>
    <w:p w14:paraId="146C6B37" w14:textId="77777777" w:rsidR="00EA3268" w:rsidRPr="00EA3268" w:rsidRDefault="00EA3268">
      <w:pPr>
        <w:spacing w:after="0" w:line="240" w:lineRule="auto"/>
        <w:jc w:val="center"/>
        <w:rPr>
          <w:rFonts w:ascii="Times New Roman" w:eastAsia="Times New Roman" w:hAnsi="Times New Roman" w:cs="Times New Roman"/>
          <w:b/>
          <w:kern w:val="0"/>
          <w:sz w:val="24"/>
          <w:szCs w:val="24"/>
          <w:lang w:eastAsia="et-EE"/>
          <w14:ligatures w14:val="none"/>
        </w:rPr>
        <w:pPrChange w:id="152" w:author="Mari Käbi" w:date="2024-05-14T10:17:00Z">
          <w:pPr>
            <w:spacing w:after="0" w:line="240" w:lineRule="auto"/>
            <w:jc w:val="both"/>
          </w:pPr>
        </w:pPrChange>
      </w:pPr>
      <w:r w:rsidRPr="00EA3268">
        <w:rPr>
          <w:rFonts w:ascii="Times New Roman" w:eastAsia="Times New Roman" w:hAnsi="Times New Roman" w:cs="Times New Roman"/>
          <w:kern w:val="0"/>
          <w:sz w:val="24"/>
          <w:szCs w:val="24"/>
          <w:lang w:eastAsia="et-EE"/>
          <w14:ligatures w14:val="none"/>
        </w:rPr>
        <w:t>„</w:t>
      </w:r>
      <w:commentRangeStart w:id="153"/>
      <w:r w:rsidRPr="00EA3268">
        <w:rPr>
          <w:rFonts w:ascii="Times New Roman" w:eastAsia="Times New Roman" w:hAnsi="Times New Roman" w:cs="Times New Roman"/>
          <w:b/>
          <w:kern w:val="0"/>
          <w:sz w:val="24"/>
          <w:szCs w:val="24"/>
          <w:lang w:eastAsia="et-EE"/>
          <w14:ligatures w14:val="none"/>
        </w:rPr>
        <w:t>V</w:t>
      </w:r>
      <w:r w:rsidRPr="00EA3268">
        <w:rPr>
          <w:rFonts w:ascii="Times New Roman" w:eastAsia="Times New Roman" w:hAnsi="Times New Roman" w:cs="Times New Roman"/>
          <w:b/>
          <w:kern w:val="0"/>
          <w:sz w:val="24"/>
          <w:szCs w:val="24"/>
          <w:vertAlign w:val="superscript"/>
          <w:lang w:eastAsia="et-EE"/>
          <w14:ligatures w14:val="none"/>
        </w:rPr>
        <w:t>1</w:t>
      </w:r>
      <w:r w:rsidRPr="00EA3268">
        <w:rPr>
          <w:rFonts w:ascii="Times New Roman" w:eastAsia="Times New Roman" w:hAnsi="Times New Roman" w:cs="Times New Roman"/>
          <w:b/>
          <w:kern w:val="0"/>
          <w:sz w:val="24"/>
          <w:szCs w:val="24"/>
          <w:lang w:eastAsia="et-EE"/>
          <w14:ligatures w14:val="none"/>
        </w:rPr>
        <w:t xml:space="preserve">. osa </w:t>
      </w:r>
      <w:commentRangeEnd w:id="153"/>
      <w:r w:rsidR="00180B2D">
        <w:rPr>
          <w:rStyle w:val="Kommentaariviide"/>
        </w:rPr>
        <w:commentReference w:id="153"/>
      </w:r>
    </w:p>
    <w:p w14:paraId="1E59D33B" w14:textId="2C5D171A" w:rsidR="00EA3268" w:rsidRPr="00EA3268" w:rsidRDefault="00EA3268" w:rsidP="00EA3268">
      <w:pPr>
        <w:spacing w:after="0" w:line="240" w:lineRule="auto"/>
        <w:jc w:val="center"/>
        <w:rPr>
          <w:rFonts w:ascii="Times New Roman" w:eastAsia="Times New Roman" w:hAnsi="Times New Roman" w:cs="Times New Roman"/>
          <w:b/>
          <w:kern w:val="0"/>
          <w:sz w:val="24"/>
          <w:szCs w:val="24"/>
          <w:lang w:eastAsia="et-EE"/>
          <w14:ligatures w14:val="none"/>
        </w:rPr>
      </w:pPr>
      <w:commentRangeStart w:id="154"/>
      <w:r w:rsidRPr="00EA3268">
        <w:rPr>
          <w:rFonts w:ascii="Times New Roman" w:eastAsia="Times New Roman" w:hAnsi="Times New Roman" w:cs="Times New Roman"/>
          <w:b/>
          <w:kern w:val="0"/>
          <w:sz w:val="24"/>
          <w:szCs w:val="24"/>
          <w:lang w:eastAsia="et-EE"/>
          <w14:ligatures w14:val="none"/>
        </w:rPr>
        <w:t>ÕPPE</w:t>
      </w:r>
      <w:del w:id="155" w:author="Mari Koik" w:date="2024-05-14T16:47:00Z">
        <w:r w:rsidRPr="00EA3268" w:rsidDel="00EF081B">
          <w:rPr>
            <w:rFonts w:ascii="Times New Roman" w:eastAsia="Times New Roman" w:hAnsi="Times New Roman" w:cs="Times New Roman"/>
            <w:b/>
            <w:kern w:val="0"/>
            <w:sz w:val="24"/>
            <w:szCs w:val="24"/>
            <w:lang w:eastAsia="et-EE"/>
            <w14:ligatures w14:val="none"/>
          </w:rPr>
          <w:delText xml:space="preserve"> </w:delText>
        </w:r>
      </w:del>
      <w:r w:rsidRPr="00EA3268">
        <w:rPr>
          <w:rFonts w:ascii="Times New Roman" w:eastAsia="Times New Roman" w:hAnsi="Times New Roman" w:cs="Times New Roman"/>
          <w:b/>
          <w:kern w:val="0"/>
          <w:sz w:val="24"/>
          <w:szCs w:val="24"/>
          <w:lang w:eastAsia="et-EE"/>
          <w14:ligatures w14:val="none"/>
        </w:rPr>
        <w:t>LIIGID</w:t>
      </w:r>
      <w:commentRangeEnd w:id="154"/>
      <w:r w:rsidR="000029D8">
        <w:rPr>
          <w:rStyle w:val="Kommentaariviide"/>
        </w:rPr>
        <w:commentReference w:id="154"/>
      </w:r>
      <w:r w:rsidRPr="00EA3268">
        <w:rPr>
          <w:rFonts w:ascii="Times New Roman" w:eastAsia="Times New Roman" w:hAnsi="Times New Roman" w:cs="Times New Roman"/>
          <w:b/>
          <w:kern w:val="0"/>
          <w:sz w:val="24"/>
          <w:szCs w:val="24"/>
          <w:lang w:eastAsia="et-EE"/>
          <w14:ligatures w14:val="none"/>
        </w:rPr>
        <w:t xml:space="preserve"> EESMÄRGI ALUSEL </w:t>
      </w:r>
    </w:p>
    <w:p w14:paraId="77094563" w14:textId="77777777" w:rsidR="00EA3268" w:rsidRPr="00EA3268" w:rsidRDefault="00EA3268" w:rsidP="00EA3268">
      <w:pPr>
        <w:spacing w:after="0" w:line="240" w:lineRule="auto"/>
        <w:rPr>
          <w:rFonts w:ascii="Times New Roman" w:eastAsia="Times New Roman" w:hAnsi="Times New Roman" w:cs="Times New Roman"/>
          <w:kern w:val="0"/>
          <w:sz w:val="24"/>
          <w:szCs w:val="24"/>
          <w:lang w:eastAsia="et-EE"/>
          <w14:ligatures w14:val="none"/>
        </w:rPr>
      </w:pPr>
    </w:p>
    <w:p w14:paraId="39B7E7B1" w14:textId="77777777" w:rsidR="00EA3268" w:rsidRPr="00EA3268" w:rsidRDefault="00EA3268" w:rsidP="00EA3268">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r w:rsidRPr="00EA3268">
        <w:rPr>
          <w:rFonts w:ascii="Times New Roman" w:eastAsia="Times New Roman" w:hAnsi="Times New Roman" w:cs="Times New Roman"/>
          <w:b/>
          <w:bCs/>
          <w:kern w:val="0"/>
          <w:sz w:val="24"/>
          <w:szCs w:val="24"/>
          <w:bdr w:val="none" w:sz="0" w:space="0" w:color="auto" w:frame="1"/>
          <w:lang w:eastAsia="et-EE"/>
          <w14:ligatures w14:val="none"/>
        </w:rPr>
        <w:t>§ 18</w:t>
      </w:r>
      <w:r w:rsidRPr="00EA3268">
        <w:rPr>
          <w:rFonts w:ascii="Times New Roman" w:eastAsia="Times New Roman" w:hAnsi="Times New Roman" w:cs="Times New Roman"/>
          <w:b/>
          <w:bCs/>
          <w:kern w:val="0"/>
          <w:sz w:val="24"/>
          <w:szCs w:val="24"/>
          <w:bdr w:val="none" w:sz="0" w:space="0" w:color="auto" w:frame="1"/>
          <w:vertAlign w:val="superscript"/>
          <w:lang w:eastAsia="et-EE"/>
          <w14:ligatures w14:val="none"/>
        </w:rPr>
        <w:t>1</w:t>
      </w:r>
      <w:r w:rsidRPr="00EA3268">
        <w:rPr>
          <w:rFonts w:ascii="Times New Roman" w:eastAsia="Times New Roman" w:hAnsi="Times New Roman" w:cs="Times New Roman"/>
          <w:b/>
          <w:bCs/>
          <w:kern w:val="0"/>
          <w:sz w:val="24"/>
          <w:szCs w:val="24"/>
          <w:bdr w:val="none" w:sz="0" w:space="0" w:color="auto" w:frame="1"/>
          <w:lang w:eastAsia="et-EE"/>
          <w14:ligatures w14:val="none"/>
        </w:rPr>
        <w:t>. </w:t>
      </w:r>
      <w:r w:rsidRPr="00EA3268">
        <w:rPr>
          <w:rFonts w:ascii="Times New Roman" w:eastAsia="Times New Roman" w:hAnsi="Times New Roman" w:cs="Times New Roman"/>
          <w:b/>
          <w:bCs/>
          <w:kern w:val="0"/>
          <w:sz w:val="24"/>
          <w:szCs w:val="24"/>
          <w:lang w:eastAsia="et-EE"/>
          <w14:ligatures w14:val="none"/>
        </w:rPr>
        <w:t>Õppe</w:t>
      </w:r>
      <w:del w:id="156" w:author="Mari Koik" w:date="2024-05-14T21:23:00Z">
        <w:r w:rsidRPr="00EA3268" w:rsidDel="00EE7897">
          <w:rPr>
            <w:rFonts w:ascii="Times New Roman" w:eastAsia="Times New Roman" w:hAnsi="Times New Roman" w:cs="Times New Roman"/>
            <w:b/>
            <w:bCs/>
            <w:kern w:val="0"/>
            <w:sz w:val="24"/>
            <w:szCs w:val="24"/>
            <w:lang w:eastAsia="et-EE"/>
            <w14:ligatures w14:val="none"/>
          </w:rPr>
          <w:delText xml:space="preserve"> </w:delText>
        </w:r>
      </w:del>
      <w:r w:rsidRPr="00EA3268">
        <w:rPr>
          <w:rFonts w:ascii="Times New Roman" w:eastAsia="Times New Roman" w:hAnsi="Times New Roman" w:cs="Times New Roman"/>
          <w:b/>
          <w:bCs/>
          <w:kern w:val="0"/>
          <w:sz w:val="24"/>
          <w:szCs w:val="24"/>
          <w:lang w:eastAsia="et-EE"/>
          <w14:ligatures w14:val="none"/>
        </w:rPr>
        <w:t>liigid</w:t>
      </w:r>
    </w:p>
    <w:p w14:paraId="5F404D89" w14:textId="77777777" w:rsidR="00EA3268" w:rsidRPr="00EA3268" w:rsidRDefault="00EA3268" w:rsidP="00EA3268">
      <w:pPr>
        <w:shd w:val="clear" w:color="auto" w:fill="FFFFFF" w:themeFill="background1"/>
        <w:spacing w:after="0" w:line="240" w:lineRule="auto"/>
        <w:outlineLvl w:val="2"/>
        <w:rPr>
          <w:rFonts w:ascii="Times New Roman" w:eastAsia="Times New Roman" w:hAnsi="Times New Roman" w:cs="Times New Roman"/>
          <w:b/>
          <w:bCs/>
          <w:sz w:val="24"/>
          <w:szCs w:val="24"/>
          <w:lang w:eastAsia="et-EE"/>
        </w:rPr>
      </w:pPr>
    </w:p>
    <w:p w14:paraId="40EB719D" w14:textId="4FC14410"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(1) </w:t>
      </w:r>
      <w:commentRangeStart w:id="157"/>
      <w:r w:rsidRPr="000029D8">
        <w:rPr>
          <w:rFonts w:ascii="Times New Roman" w:eastAsia="Times New Roman" w:hAnsi="Times New Roman" w:cs="Times New Roman"/>
          <w:color w:val="202020"/>
          <w:kern w:val="0"/>
          <w:sz w:val="24"/>
          <w:szCs w:val="24"/>
          <w:lang w:eastAsia="et-EE"/>
          <w14:ligatures w14:val="none"/>
        </w:rPr>
        <w:t>Formaalõpe</w:t>
      </w:r>
      <w:commentRangeEnd w:id="157"/>
      <w:r w:rsidR="000029D8">
        <w:rPr>
          <w:rStyle w:val="Kommentaariviide"/>
        </w:rPr>
        <w:commentReference w:id="157"/>
      </w:r>
      <w:r w:rsidRPr="00EA3268">
        <w:rPr>
          <w:rFonts w:ascii="Times New Roman" w:eastAsia="Times New Roman" w:hAnsi="Times New Roman" w:cs="Times New Roman"/>
          <w:color w:val="202020"/>
          <w:kern w:val="0"/>
          <w:sz w:val="24"/>
          <w:szCs w:val="24"/>
          <w:lang w:eastAsia="et-EE"/>
          <w14:ligatures w14:val="none"/>
        </w:rPr>
        <w:t xml:space="preserve"> on eesmärgistatud ja struktureeritud õpe, mis toimub õppekava alusel alushariduses, põhihariduses, keskhariduses, kutsehariduses ja kõrghariduses ning mille läbimist tunnustatakse üldjuhul </w:t>
      </w:r>
      <w:commentRangeStart w:id="158"/>
      <w:r w:rsidRPr="000029D8">
        <w:rPr>
          <w:rFonts w:ascii="Times New Roman" w:eastAsia="Times New Roman" w:hAnsi="Times New Roman" w:cs="Times New Roman"/>
          <w:color w:val="202020"/>
          <w:kern w:val="0"/>
          <w:sz w:val="24"/>
          <w:szCs w:val="24"/>
          <w:lang w:eastAsia="et-EE"/>
          <w14:ligatures w14:val="none"/>
        </w:rPr>
        <w:t>haridusliku kvalifikatsiooniga</w:t>
      </w:r>
      <w:commentRangeEnd w:id="158"/>
      <w:r w:rsidR="000029D8">
        <w:rPr>
          <w:rStyle w:val="Kommentaariviide"/>
        </w:rPr>
        <w:commentReference w:id="158"/>
      </w:r>
      <w:r w:rsidRPr="00EA3268">
        <w:rPr>
          <w:rFonts w:ascii="Times New Roman" w:eastAsia="Times New Roman" w:hAnsi="Times New Roman" w:cs="Times New Roman"/>
          <w:color w:val="202020"/>
          <w:kern w:val="0"/>
          <w:sz w:val="24"/>
          <w:szCs w:val="24"/>
          <w:lang w:eastAsia="et-EE"/>
          <w14:ligatures w14:val="none"/>
        </w:rPr>
        <w:t>.</w:t>
      </w:r>
    </w:p>
    <w:p w14:paraId="23725CA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558D9CA"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(2) </w:t>
      </w:r>
      <w:commentRangeStart w:id="159"/>
      <w:r w:rsidRPr="000029D8">
        <w:rPr>
          <w:rFonts w:ascii="Times New Roman" w:eastAsia="Times New Roman" w:hAnsi="Times New Roman" w:cs="Times New Roman"/>
          <w:color w:val="202020"/>
          <w:kern w:val="0"/>
          <w:sz w:val="24"/>
          <w:szCs w:val="24"/>
          <w:lang w:eastAsia="et-EE"/>
          <w14:ligatures w14:val="none"/>
        </w:rPr>
        <w:t>Mitteformaalõpe</w:t>
      </w:r>
      <w:commentRangeEnd w:id="159"/>
      <w:r w:rsidR="000029D8">
        <w:rPr>
          <w:rStyle w:val="Kommentaariviide"/>
        </w:rPr>
        <w:commentReference w:id="159"/>
      </w:r>
      <w:r w:rsidRPr="00EA3268">
        <w:rPr>
          <w:rFonts w:ascii="Times New Roman" w:eastAsia="Times New Roman" w:hAnsi="Times New Roman" w:cs="Times New Roman"/>
          <w:color w:val="202020"/>
          <w:kern w:val="0"/>
          <w:sz w:val="24"/>
          <w:szCs w:val="24"/>
          <w:lang w:eastAsia="et-EE"/>
          <w14:ligatures w14:val="none"/>
        </w:rPr>
        <w:t xml:space="preserve"> on eesmärgistatud ja struktureeritud vabatahtlik õpe, mis võib toimuda õppekava alusel. Mitteformaalõppe võimalusi pakuvad eeskätt noorsootöö, huvihariduse ja täiskasvanute täienduskoolituse asutused ja organisatsioonid.</w:t>
      </w:r>
    </w:p>
    <w:p w14:paraId="6CA80EE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650526B" w14:textId="0A0DC0DC"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(3) </w:t>
      </w:r>
      <w:commentRangeStart w:id="160"/>
      <w:r w:rsidRPr="000029D8">
        <w:rPr>
          <w:rFonts w:ascii="Times New Roman" w:eastAsia="Times New Roman" w:hAnsi="Times New Roman" w:cs="Times New Roman"/>
          <w:color w:val="202020"/>
          <w:kern w:val="0"/>
          <w:sz w:val="24"/>
          <w:szCs w:val="24"/>
          <w:lang w:eastAsia="et-EE"/>
          <w14:ligatures w14:val="none"/>
        </w:rPr>
        <w:t>Informaalõpe</w:t>
      </w:r>
      <w:commentRangeEnd w:id="160"/>
      <w:r w:rsidR="000029D8">
        <w:rPr>
          <w:rStyle w:val="Kommentaariviide"/>
        </w:rPr>
        <w:commentReference w:id="160"/>
      </w:r>
      <w:r w:rsidRPr="00EA3268">
        <w:rPr>
          <w:rFonts w:ascii="Times New Roman" w:eastAsia="Times New Roman" w:hAnsi="Times New Roman" w:cs="Times New Roman"/>
          <w:color w:val="202020"/>
          <w:kern w:val="0"/>
          <w:sz w:val="24"/>
          <w:szCs w:val="24"/>
          <w:lang w:eastAsia="et-EE"/>
          <w14:ligatures w14:val="none"/>
        </w:rPr>
        <w:t xml:space="preserve"> võib õppija seisukohast olla nii eesmärgistatud kui eesmärgistamata õppimine, mis toimub igapäevaelu </w:t>
      </w:r>
      <w:del w:id="161" w:author="Mari Koik" w:date="2024-05-14T16:50:00Z">
        <w:r w:rsidRPr="00EA3268" w:rsidDel="00EF081B">
          <w:rPr>
            <w:rFonts w:ascii="Times New Roman" w:eastAsia="Times New Roman" w:hAnsi="Times New Roman" w:cs="Times New Roman"/>
            <w:color w:val="202020"/>
            <w:kern w:val="0"/>
            <w:sz w:val="24"/>
            <w:szCs w:val="24"/>
            <w:lang w:eastAsia="et-EE"/>
            <w14:ligatures w14:val="none"/>
          </w:rPr>
          <w:delText>situatsioonides</w:delText>
        </w:r>
      </w:del>
      <w:ins w:id="162" w:author="Mari Koik" w:date="2024-05-14T16:50:00Z">
        <w:r w:rsidR="00EF081B">
          <w:rPr>
            <w:rFonts w:ascii="Times New Roman" w:eastAsia="Times New Roman" w:hAnsi="Times New Roman" w:cs="Times New Roman"/>
            <w:color w:val="202020"/>
            <w:kern w:val="0"/>
            <w:sz w:val="24"/>
            <w:szCs w:val="24"/>
            <w:lang w:eastAsia="et-EE"/>
            <w14:ligatures w14:val="none"/>
          </w:rPr>
          <w:t>olukorda</w:t>
        </w:r>
        <w:r w:rsidR="00EF081B" w:rsidRPr="00EA3268">
          <w:rPr>
            <w:rFonts w:ascii="Times New Roman" w:eastAsia="Times New Roman" w:hAnsi="Times New Roman" w:cs="Times New Roman"/>
            <w:color w:val="202020"/>
            <w:kern w:val="0"/>
            <w:sz w:val="24"/>
            <w:szCs w:val="24"/>
            <w:lang w:eastAsia="et-EE"/>
            <w14:ligatures w14:val="none"/>
          </w:rPr>
          <w:t>des</w:t>
        </w:r>
      </w:ins>
      <w:r w:rsidRPr="00EA3268">
        <w:rPr>
          <w:rFonts w:ascii="Times New Roman" w:eastAsia="Times New Roman" w:hAnsi="Times New Roman" w:cs="Times New Roman"/>
          <w:color w:val="202020"/>
          <w:kern w:val="0"/>
          <w:sz w:val="24"/>
          <w:szCs w:val="24"/>
          <w:lang w:eastAsia="et-EE"/>
          <w14:ligatures w14:val="none"/>
        </w:rPr>
        <w:t xml:space="preserve">.“; </w:t>
      </w:r>
    </w:p>
    <w:p w14:paraId="527683A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7A55AA9"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paragrahvi 36</w:t>
      </w:r>
      <w:r w:rsidRPr="00EA3268">
        <w:rPr>
          <w:rFonts w:ascii="Times New Roman" w:eastAsia="Times New Roman" w:hAnsi="Times New Roman" w:cs="Times New Roman"/>
          <w:color w:val="202020"/>
          <w:kern w:val="0"/>
          <w:sz w:val="24"/>
          <w:szCs w:val="24"/>
          <w:vertAlign w:val="superscript"/>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lõiget 1 täiendatakse punktiga 2</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w:t>
      </w:r>
    </w:p>
    <w:p w14:paraId="0D93D9B1" w14:textId="7B92AEAA"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„2</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tagada </w:t>
      </w:r>
      <w:del w:id="163" w:author="Mari Koik" w:date="2024-05-16T16:05:00Z">
        <w:r w:rsidRPr="00EA3268" w:rsidDel="006E1A5C">
          <w:rPr>
            <w:rFonts w:ascii="Times New Roman" w:eastAsia="Times New Roman" w:hAnsi="Times New Roman" w:cs="Times New Roman"/>
            <w:color w:val="202020"/>
            <w:kern w:val="0"/>
            <w:sz w:val="24"/>
            <w:szCs w:val="24"/>
            <w:lang w:eastAsia="et-EE"/>
            <w14:ligatures w14:val="none"/>
          </w:rPr>
          <w:delText xml:space="preserve">õppimiskohustusega </w:delText>
        </w:r>
      </w:del>
      <w:ins w:id="164" w:author="Mari Koik" w:date="2024-05-16T16:05:00Z">
        <w:r w:rsidR="006E1A5C" w:rsidRPr="00EA3268">
          <w:rPr>
            <w:rFonts w:ascii="Times New Roman" w:eastAsia="Times New Roman" w:hAnsi="Times New Roman" w:cs="Times New Roman"/>
            <w:color w:val="202020"/>
            <w:kern w:val="0"/>
            <w:sz w:val="24"/>
            <w:szCs w:val="24"/>
            <w:lang w:eastAsia="et-EE"/>
            <w14:ligatures w14:val="none"/>
          </w:rPr>
          <w:t>õppimiskohustus</w:t>
        </w:r>
        <w:r w:rsidR="006E1A5C">
          <w:rPr>
            <w:rFonts w:ascii="Times New Roman" w:eastAsia="Times New Roman" w:hAnsi="Times New Roman" w:cs="Times New Roman"/>
            <w:color w:val="202020"/>
            <w:kern w:val="0"/>
            <w:sz w:val="24"/>
            <w:szCs w:val="24"/>
            <w:lang w:eastAsia="et-EE"/>
            <w14:ligatures w14:val="none"/>
          </w:rPr>
          <w:t>liku</w:t>
        </w:r>
        <w:r w:rsidR="006E1A5C" w:rsidRPr="00EA3268">
          <w:rPr>
            <w:rFonts w:ascii="Times New Roman" w:eastAsia="Times New Roman" w:hAnsi="Times New Roman" w:cs="Times New Roman"/>
            <w:color w:val="202020"/>
            <w:kern w:val="0"/>
            <w:sz w:val="24"/>
            <w:szCs w:val="24"/>
            <w:lang w:eastAsia="et-EE"/>
            <w14:ligatures w14:val="none"/>
          </w:rPr>
          <w:t xml:space="preserve"> </w:t>
        </w:r>
      </w:ins>
      <w:del w:id="165" w:author="Mari Koik" w:date="2024-05-14T16:50:00Z">
        <w:r w:rsidRPr="00EA3268" w:rsidDel="00EF081B">
          <w:rPr>
            <w:rFonts w:ascii="Times New Roman" w:eastAsia="Times New Roman" w:hAnsi="Times New Roman" w:cs="Times New Roman"/>
            <w:color w:val="202020"/>
            <w:kern w:val="0"/>
            <w:sz w:val="24"/>
            <w:szCs w:val="24"/>
            <w:lang w:eastAsia="et-EE"/>
            <w14:ligatures w14:val="none"/>
          </w:rPr>
          <w:delText xml:space="preserve">isiku </w:delText>
        </w:r>
      </w:del>
      <w:ins w:id="166" w:author="Mari Koik" w:date="2024-05-14T16:50:00Z">
        <w:r w:rsidR="00EF081B">
          <w:rPr>
            <w:rFonts w:ascii="Times New Roman" w:eastAsia="Times New Roman" w:hAnsi="Times New Roman" w:cs="Times New Roman"/>
            <w:color w:val="202020"/>
            <w:kern w:val="0"/>
            <w:sz w:val="24"/>
            <w:szCs w:val="24"/>
            <w:lang w:eastAsia="et-EE"/>
            <w14:ligatures w14:val="none"/>
          </w:rPr>
          <w:t>lapse</w:t>
        </w:r>
        <w:r w:rsidR="00EF081B"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õpitee jätkamise seire ning õpilaskandidaatide vastuvõtu</w:t>
      </w:r>
      <w:del w:id="167" w:author="Mari Koik" w:date="2024-05-14T16:53:00Z">
        <w:r w:rsidRPr="00EA3268" w:rsidDel="00EF081B">
          <w:rPr>
            <w:rFonts w:ascii="Times New Roman" w:eastAsia="Times New Roman" w:hAnsi="Times New Roman" w:cs="Times New Roman"/>
            <w:color w:val="202020"/>
            <w:kern w:val="0"/>
            <w:sz w:val="24"/>
            <w:szCs w:val="24"/>
            <w:lang w:eastAsia="et-EE"/>
            <w14:ligatures w14:val="none"/>
          </w:rPr>
          <w:delText>protsessi</w:delText>
        </w:r>
      </w:del>
      <w:r w:rsidRPr="00EA3268">
        <w:rPr>
          <w:rFonts w:ascii="Times New Roman" w:eastAsia="Times New Roman" w:hAnsi="Times New Roman" w:cs="Times New Roman"/>
          <w:color w:val="202020"/>
          <w:kern w:val="0"/>
          <w:sz w:val="24"/>
          <w:szCs w:val="24"/>
          <w:lang w:eastAsia="et-EE"/>
          <w14:ligatures w14:val="none"/>
        </w:rPr>
        <w:t xml:space="preserve"> läbiviimine;“;</w:t>
      </w:r>
    </w:p>
    <w:p w14:paraId="7C131C0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0427831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7)</w:t>
      </w:r>
      <w:r w:rsidRPr="00EA3268">
        <w:rPr>
          <w:rFonts w:ascii="Times New Roman" w:eastAsia="Times New Roman" w:hAnsi="Times New Roman" w:cs="Times New Roman"/>
          <w:color w:val="202020"/>
          <w:kern w:val="0"/>
          <w:sz w:val="24"/>
          <w:szCs w:val="24"/>
          <w:lang w:eastAsia="et-EE"/>
          <w14:ligatures w14:val="none"/>
        </w:rPr>
        <w:t xml:space="preserve"> paragrahvi 36</w:t>
      </w:r>
      <w:r w:rsidRPr="00EA3268">
        <w:rPr>
          <w:rFonts w:ascii="Times New Roman" w:eastAsia="Times New Roman" w:hAnsi="Times New Roman" w:cs="Times New Roman"/>
          <w:color w:val="202020"/>
          <w:kern w:val="0"/>
          <w:sz w:val="24"/>
          <w:szCs w:val="24"/>
          <w:vertAlign w:val="superscript"/>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lõiget 2</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täiendatakse punktiga 1</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w:t>
      </w:r>
    </w:p>
    <w:p w14:paraId="7ADC48D7" w14:textId="257B593E"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„1</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õpilaskandidaatide ja vastuvõtu</w:t>
      </w:r>
      <w:del w:id="168" w:author="Mari Koik" w:date="2024-05-14T16:53:00Z">
        <w:r w:rsidRPr="00EA3268" w:rsidDel="00EF081B">
          <w:rPr>
            <w:rFonts w:ascii="Times New Roman" w:eastAsia="Times New Roman" w:hAnsi="Times New Roman" w:cs="Times New Roman"/>
            <w:color w:val="202020"/>
            <w:kern w:val="0"/>
            <w:sz w:val="24"/>
            <w:szCs w:val="24"/>
            <w:lang w:eastAsia="et-EE"/>
            <w14:ligatures w14:val="none"/>
          </w:rPr>
          <w:delText>protsessi</w:delText>
        </w:r>
      </w:del>
      <w:r w:rsidRPr="00EA3268">
        <w:rPr>
          <w:rFonts w:ascii="Times New Roman" w:eastAsia="Times New Roman" w:hAnsi="Times New Roman" w:cs="Times New Roman"/>
          <w:color w:val="202020"/>
          <w:kern w:val="0"/>
          <w:sz w:val="24"/>
          <w:szCs w:val="24"/>
          <w:lang w:eastAsia="et-EE"/>
          <w14:ligatures w14:val="none"/>
        </w:rPr>
        <w:t xml:space="preserve"> kohta;“</w:t>
      </w:r>
      <w:ins w:id="169" w:author="Mari Koik" w:date="2024-05-15T18:03:00Z">
        <w:r w:rsidR="00B91E25">
          <w:rPr>
            <w:rFonts w:ascii="Times New Roman" w:eastAsia="Times New Roman" w:hAnsi="Times New Roman" w:cs="Times New Roman"/>
            <w:color w:val="202020"/>
            <w:kern w:val="0"/>
            <w:sz w:val="24"/>
            <w:szCs w:val="24"/>
            <w:lang w:eastAsia="et-EE"/>
            <w14:ligatures w14:val="none"/>
          </w:rPr>
          <w:t>;</w:t>
        </w:r>
      </w:ins>
    </w:p>
    <w:p w14:paraId="6FE3513F"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p>
    <w:p w14:paraId="7EB0C283"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b/>
          <w:bCs/>
          <w:sz w:val="24"/>
          <w:szCs w:val="24"/>
          <w:lang w:eastAsia="et-EE"/>
        </w:rPr>
        <w:t>8)</w:t>
      </w:r>
      <w:r w:rsidRPr="00EA3268">
        <w:rPr>
          <w:rFonts w:ascii="Times New Roman" w:hAnsi="Times New Roman" w:cs="Times New Roman"/>
          <w:sz w:val="24"/>
          <w:szCs w:val="24"/>
          <w:lang w:eastAsia="et-EE"/>
        </w:rPr>
        <w:t xml:space="preserve"> seadust täiendatakse §-ga 38 järgmises sõnastuses: </w:t>
      </w:r>
    </w:p>
    <w:p w14:paraId="5E2319B1"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p>
    <w:p w14:paraId="039D901E"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bookmarkStart w:id="170" w:name="_Hlk166740537"/>
      <w:r w:rsidRPr="00EA3268">
        <w:rPr>
          <w:rFonts w:ascii="Times New Roman" w:hAnsi="Times New Roman" w:cs="Times New Roman"/>
          <w:sz w:val="24"/>
          <w:szCs w:val="24"/>
          <w:lang w:eastAsia="et-EE"/>
        </w:rPr>
        <w:t>„</w:t>
      </w:r>
      <w:r w:rsidRPr="00EA3268">
        <w:rPr>
          <w:rFonts w:ascii="Times New Roman" w:hAnsi="Times New Roman" w:cs="Times New Roman"/>
          <w:b/>
          <w:bCs/>
          <w:sz w:val="24"/>
          <w:szCs w:val="24"/>
          <w:lang w:eastAsia="et-EE"/>
        </w:rPr>
        <w:t xml:space="preserve">§ 38. Õppimiskohustuse rakendamine ja </w:t>
      </w:r>
      <w:proofErr w:type="spellStart"/>
      <w:r w:rsidRPr="00EA3268">
        <w:rPr>
          <w:rFonts w:ascii="Times New Roman" w:hAnsi="Times New Roman" w:cs="Times New Roman"/>
          <w:b/>
          <w:bCs/>
          <w:sz w:val="24"/>
          <w:szCs w:val="24"/>
          <w:lang w:eastAsia="et-EE"/>
        </w:rPr>
        <w:t>järelhindamine</w:t>
      </w:r>
      <w:proofErr w:type="spellEnd"/>
    </w:p>
    <w:p w14:paraId="4EAE8931"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p>
    <w:p w14:paraId="18D202C8"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sz w:val="24"/>
          <w:szCs w:val="24"/>
          <w:lang w:eastAsia="et-EE"/>
        </w:rPr>
        <w:t xml:space="preserve">(1) </w:t>
      </w:r>
      <w:r w:rsidRPr="00EA3268">
        <w:rPr>
          <w:rFonts w:ascii="Times New Roman" w:eastAsia="Times New Roman" w:hAnsi="Times New Roman" w:cs="Times New Roman"/>
          <w:color w:val="202020"/>
          <w:kern w:val="0"/>
          <w:sz w:val="24"/>
          <w:szCs w:val="24"/>
          <w:lang w:eastAsia="et-EE"/>
          <w14:ligatures w14:val="none"/>
        </w:rPr>
        <w:t>Käesoleva seaduse III</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osas sätestatud õppimiskohustust ei rakendata koolikohustuse täitnud isikute suhtes. </w:t>
      </w:r>
    </w:p>
    <w:p w14:paraId="4BC16E4C"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bCs/>
          <w:sz w:val="24"/>
          <w:szCs w:val="24"/>
          <w:lang w:eastAsia="et-EE"/>
        </w:rPr>
      </w:pPr>
    </w:p>
    <w:p w14:paraId="56B149ED" w14:textId="73687520"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sz w:val="24"/>
          <w:szCs w:val="24"/>
          <w:lang w:eastAsia="et-EE"/>
        </w:rPr>
        <w:lastRenderedPageBreak/>
        <w:t xml:space="preserve">(2) Haridus- ja Teadusministeerium analüüsib hiljemalt 2035. aastal käesoleva seaduse </w:t>
      </w:r>
      <w:del w:id="171" w:author="Mari Koik" w:date="2024-05-14T16:54:00Z">
        <w:r w:rsidRPr="00EA3268" w:rsidDel="00EF081B">
          <w:rPr>
            <w:rFonts w:ascii="Times New Roman" w:hAnsi="Times New Roman" w:cs="Times New Roman"/>
            <w:sz w:val="24"/>
            <w:szCs w:val="24"/>
            <w:lang w:eastAsia="et-EE"/>
          </w:rPr>
          <w:delText xml:space="preserve">regulatsiooni </w:delText>
        </w:r>
      </w:del>
      <w:r w:rsidRPr="00EA3268">
        <w:rPr>
          <w:rFonts w:ascii="Times New Roman" w:hAnsi="Times New Roman" w:cs="Times New Roman"/>
          <w:sz w:val="24"/>
          <w:szCs w:val="24"/>
          <w:lang w:eastAsia="et-EE"/>
        </w:rPr>
        <w:t>mõju ja tulemuslikkust ning esitab vajaduse</w:t>
      </w:r>
      <w:ins w:id="172" w:author="Mari Koik" w:date="2024-05-14T16:54:00Z">
        <w:r w:rsidR="00EF081B">
          <w:rPr>
            <w:rFonts w:ascii="Times New Roman" w:hAnsi="Times New Roman" w:cs="Times New Roman"/>
            <w:sz w:val="24"/>
            <w:szCs w:val="24"/>
            <w:lang w:eastAsia="et-EE"/>
          </w:rPr>
          <w:t xml:space="preserve"> korra</w:t>
        </w:r>
      </w:ins>
      <w:r w:rsidRPr="00EA3268">
        <w:rPr>
          <w:rFonts w:ascii="Times New Roman" w:hAnsi="Times New Roman" w:cs="Times New Roman"/>
          <w:sz w:val="24"/>
          <w:szCs w:val="24"/>
          <w:lang w:eastAsia="et-EE"/>
        </w:rPr>
        <w:t xml:space="preserve">l ettepanekud </w:t>
      </w:r>
      <w:del w:id="173" w:author="Mari Koik" w:date="2024-05-14T16:54:00Z">
        <w:r w:rsidRPr="00EA3268" w:rsidDel="00EF081B">
          <w:rPr>
            <w:rFonts w:ascii="Times New Roman" w:hAnsi="Times New Roman" w:cs="Times New Roman"/>
            <w:sz w:val="24"/>
            <w:szCs w:val="24"/>
            <w:lang w:eastAsia="et-EE"/>
          </w:rPr>
          <w:delText xml:space="preserve">regulatsiooni </w:delText>
        </w:r>
      </w:del>
      <w:ins w:id="174" w:author="Mari Koik" w:date="2024-05-14T16:54:00Z">
        <w:r w:rsidR="00EF081B">
          <w:rPr>
            <w:rFonts w:ascii="Times New Roman" w:hAnsi="Times New Roman" w:cs="Times New Roman"/>
            <w:sz w:val="24"/>
            <w:szCs w:val="24"/>
            <w:lang w:eastAsia="et-EE"/>
          </w:rPr>
          <w:t>selle</w:t>
        </w:r>
        <w:r w:rsidR="00EF081B" w:rsidRPr="00EA3268">
          <w:rPr>
            <w:rFonts w:ascii="Times New Roman" w:hAnsi="Times New Roman" w:cs="Times New Roman"/>
            <w:sz w:val="24"/>
            <w:szCs w:val="24"/>
            <w:lang w:eastAsia="et-EE"/>
          </w:rPr>
          <w:t xml:space="preserve"> </w:t>
        </w:r>
      </w:ins>
      <w:r w:rsidRPr="00EA3268">
        <w:rPr>
          <w:rFonts w:ascii="Times New Roman" w:hAnsi="Times New Roman" w:cs="Times New Roman"/>
          <w:sz w:val="24"/>
          <w:szCs w:val="24"/>
          <w:lang w:eastAsia="et-EE"/>
        </w:rPr>
        <w:t xml:space="preserve">muutmiseks.“. </w:t>
      </w:r>
    </w:p>
    <w:bookmarkEnd w:id="170"/>
    <w:p w14:paraId="6A6DEDA6"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r w:rsidRPr="00EA3268">
        <w:rPr>
          <w:rFonts w:ascii="Times New Roman" w:hAnsi="Times New Roman" w:cs="Times New Roman"/>
          <w:sz w:val="24"/>
          <w:szCs w:val="24"/>
          <w:lang w:eastAsia="et-EE"/>
        </w:rPr>
        <w:t xml:space="preserve"> </w:t>
      </w:r>
    </w:p>
    <w:p w14:paraId="1642F05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 2. Koolieelse lasteasutuse seaduse muutmine</w:t>
      </w:r>
    </w:p>
    <w:p w14:paraId="210C11AE" w14:textId="77777777" w:rsidR="00EA3268" w:rsidRPr="00EA3268" w:rsidRDefault="00EA3268" w:rsidP="00BB64CD">
      <w:pPr>
        <w:spacing w:after="0" w:line="240" w:lineRule="auto"/>
        <w:jc w:val="both"/>
        <w:rPr>
          <w:rFonts w:ascii="Times New Roman" w:hAnsi="Times New Roman" w:cs="Times New Roman"/>
          <w:sz w:val="24"/>
          <w:szCs w:val="24"/>
        </w:rPr>
      </w:pPr>
    </w:p>
    <w:p w14:paraId="670EF74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Koolieelse lasteasutuse seaduses tehakse järgmised muudatused: </w:t>
      </w:r>
    </w:p>
    <w:p w14:paraId="44317267" w14:textId="77777777" w:rsidR="00EA3268" w:rsidRPr="00EA3268" w:rsidRDefault="00EA3268" w:rsidP="00BB64CD">
      <w:pPr>
        <w:spacing w:after="0" w:line="240" w:lineRule="auto"/>
        <w:jc w:val="both"/>
        <w:rPr>
          <w:rFonts w:ascii="Times New Roman" w:hAnsi="Times New Roman" w:cs="Times New Roman"/>
          <w:sz w:val="24"/>
          <w:szCs w:val="24"/>
        </w:rPr>
      </w:pPr>
    </w:p>
    <w:p w14:paraId="37FEACD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1)</w:t>
      </w:r>
      <w:r w:rsidRPr="00EA3268">
        <w:rPr>
          <w:rFonts w:ascii="Times New Roman" w:hAnsi="Times New Roman" w:cs="Times New Roman"/>
          <w:sz w:val="24"/>
          <w:szCs w:val="24"/>
        </w:rPr>
        <w:t xml:space="preserve"> paragrahvi 6 lõike 3 punktis 2 ja § 16 lõikes 5 asendatakse sõna „koolikohustus“ sõnaga „õppimiskohustus“ vastavas käändes;</w:t>
      </w:r>
    </w:p>
    <w:p w14:paraId="403887C5" w14:textId="77777777" w:rsidR="00EA3268" w:rsidRPr="00EA3268" w:rsidRDefault="00EA3268" w:rsidP="00BB64CD">
      <w:pPr>
        <w:spacing w:after="0" w:line="240" w:lineRule="auto"/>
        <w:jc w:val="both"/>
        <w:rPr>
          <w:rFonts w:ascii="Times New Roman" w:hAnsi="Times New Roman" w:cs="Times New Roman"/>
          <w:sz w:val="24"/>
          <w:szCs w:val="24"/>
        </w:rPr>
      </w:pPr>
    </w:p>
    <w:p w14:paraId="53BD731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2)</w:t>
      </w:r>
      <w:r w:rsidRPr="00EA3268">
        <w:rPr>
          <w:rFonts w:ascii="Times New Roman" w:hAnsi="Times New Roman" w:cs="Times New Roman"/>
          <w:sz w:val="24"/>
          <w:szCs w:val="24"/>
        </w:rPr>
        <w:t xml:space="preserve"> paragrahvi 10 lõige 2 muudetakse ja sõnastatakse järgmiselt: </w:t>
      </w:r>
    </w:p>
    <w:p w14:paraId="25F55A74" w14:textId="6572A433"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„(2) </w:t>
      </w:r>
      <w:r w:rsidRPr="00EA3268">
        <w:rPr>
          <w:rFonts w:ascii="Times New Roman" w:eastAsia="Times New Roman" w:hAnsi="Times New Roman" w:cs="Times New Roman"/>
          <w:color w:val="202020"/>
          <w:sz w:val="24"/>
          <w:szCs w:val="24"/>
        </w:rPr>
        <w:t>Valla- või linnavalitsus loob lapsele, kelle õp</w:t>
      </w:r>
      <w:ins w:id="175" w:author="Mari Koik" w:date="2024-05-14T16:55:00Z">
        <w:r w:rsidR="00EF081B">
          <w:rPr>
            <w:rFonts w:ascii="Times New Roman" w:eastAsia="Times New Roman" w:hAnsi="Times New Roman" w:cs="Times New Roman"/>
            <w:color w:val="202020"/>
            <w:sz w:val="24"/>
            <w:szCs w:val="24"/>
          </w:rPr>
          <w:t>ingute</w:t>
        </w:r>
      </w:ins>
      <w:del w:id="176" w:author="Mari Koik" w:date="2024-05-14T16:55:00Z">
        <w:r w:rsidRPr="00EA3268" w:rsidDel="00EF081B">
          <w:rPr>
            <w:rFonts w:ascii="Times New Roman" w:eastAsia="Times New Roman" w:hAnsi="Times New Roman" w:cs="Times New Roman"/>
            <w:color w:val="202020"/>
            <w:sz w:val="24"/>
            <w:szCs w:val="24"/>
          </w:rPr>
          <w:delText>pimiskohustuse täitmise</w:delText>
        </w:r>
      </w:del>
      <w:r w:rsidRPr="00EA3268">
        <w:rPr>
          <w:rFonts w:ascii="Times New Roman" w:eastAsia="Times New Roman" w:hAnsi="Times New Roman" w:cs="Times New Roman"/>
          <w:color w:val="202020"/>
          <w:sz w:val="24"/>
          <w:szCs w:val="24"/>
        </w:rPr>
        <w:t xml:space="preserve"> alustamine on Eesti Vabariigi haridusseaduse § 10</w:t>
      </w:r>
      <w:r w:rsidRPr="00EA3268">
        <w:rPr>
          <w:rFonts w:ascii="Times New Roman" w:eastAsia="Times New Roman" w:hAnsi="Times New Roman" w:cs="Times New Roman"/>
          <w:color w:val="202020"/>
          <w:sz w:val="24"/>
          <w:szCs w:val="24"/>
          <w:vertAlign w:val="superscript"/>
        </w:rPr>
        <w:t>1</w:t>
      </w:r>
      <w:r w:rsidRPr="00EA3268">
        <w:rPr>
          <w:rFonts w:ascii="Times New Roman" w:eastAsia="Times New Roman" w:hAnsi="Times New Roman" w:cs="Times New Roman"/>
          <w:color w:val="202020"/>
          <w:sz w:val="24"/>
          <w:szCs w:val="24"/>
        </w:rPr>
        <w:t xml:space="preserve"> lõikes 4 nimetatud koolieelse lasteasutuse või koolivälise nõustamismeeskonna soovitusel ühe õppeaasta võrra edasi lükatud, võimaluse käia lasteasutuses rühmas, mis on sätestatud käesoleva seaduse § 6 lõike 3 punktis 2 või lõikes 4, ning erivajadus</w:t>
      </w:r>
      <w:del w:id="177" w:author="Mari Koik" w:date="2024-05-14T21:25:00Z">
        <w:r w:rsidRPr="00EA3268" w:rsidDel="00EE7897">
          <w:rPr>
            <w:rFonts w:ascii="Times New Roman" w:eastAsia="Times New Roman" w:hAnsi="Times New Roman" w:cs="Times New Roman"/>
            <w:color w:val="202020"/>
            <w:sz w:val="24"/>
            <w:szCs w:val="24"/>
          </w:rPr>
          <w:delText>t</w:delText>
        </w:r>
      </w:del>
      <w:r w:rsidRPr="00EA3268">
        <w:rPr>
          <w:rFonts w:ascii="Times New Roman" w:eastAsia="Times New Roman" w:hAnsi="Times New Roman" w:cs="Times New Roman"/>
          <w:color w:val="202020"/>
          <w:sz w:val="24"/>
          <w:szCs w:val="24"/>
        </w:rPr>
        <w:t>ega lapsele võimaluse käia lasteasutuses rühmas, mis on sätestatud § 6 lõikes 6.</w:t>
      </w:r>
      <w:r w:rsidRPr="00EA3268">
        <w:rPr>
          <w:rFonts w:ascii="Times New Roman" w:eastAsia="Times New Roman" w:hAnsi="Times New Roman" w:cs="Times New Roman"/>
          <w:sz w:val="24"/>
          <w:szCs w:val="24"/>
        </w:rPr>
        <w:t>“</w:t>
      </w:r>
      <w:r w:rsidRPr="00EA3268">
        <w:rPr>
          <w:rFonts w:ascii="Times New Roman" w:hAnsi="Times New Roman" w:cs="Times New Roman"/>
          <w:sz w:val="24"/>
          <w:szCs w:val="24"/>
        </w:rPr>
        <w:t>.</w:t>
      </w:r>
    </w:p>
    <w:p w14:paraId="509BDBD9" w14:textId="77777777" w:rsidR="00EA3268" w:rsidRPr="00EA3268" w:rsidRDefault="00EA3268" w:rsidP="00BB64CD">
      <w:pPr>
        <w:spacing w:after="0" w:line="240" w:lineRule="auto"/>
        <w:jc w:val="both"/>
        <w:rPr>
          <w:rFonts w:ascii="Times New Roman" w:eastAsia="Times New Roman" w:hAnsi="Times New Roman" w:cs="Times New Roman"/>
          <w:b/>
          <w:color w:val="202020"/>
          <w:sz w:val="24"/>
          <w:szCs w:val="24"/>
          <w:lang w:eastAsia="et-EE"/>
        </w:rPr>
      </w:pPr>
    </w:p>
    <w:p w14:paraId="064DE72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 3. Kutseõppeasutuse seaduse muutmine</w:t>
      </w:r>
    </w:p>
    <w:p w14:paraId="75A99C6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6E2287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Kutseõppeasutuse seaduses tehakse järgmised muudatused: </w:t>
      </w:r>
    </w:p>
    <w:p w14:paraId="2D35FE78" w14:textId="77777777" w:rsidR="00EA3268" w:rsidRPr="00EA3268" w:rsidRDefault="00EA3268" w:rsidP="00BB64CD">
      <w:pPr>
        <w:spacing w:after="0" w:line="240" w:lineRule="auto"/>
        <w:jc w:val="both"/>
        <w:rPr>
          <w:rFonts w:ascii="Times New Roman" w:eastAsia="Calibri" w:hAnsi="Times New Roman" w:cs="Times New Roman"/>
          <w:b/>
          <w:bCs/>
          <w:sz w:val="24"/>
          <w:szCs w:val="24"/>
        </w:rPr>
      </w:pPr>
    </w:p>
    <w:p w14:paraId="0B701AC3"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b/>
          <w:bCs/>
          <w:sz w:val="24"/>
          <w:szCs w:val="24"/>
        </w:rPr>
        <w:t>1)</w:t>
      </w:r>
      <w:r w:rsidRPr="00EA3268">
        <w:rPr>
          <w:rFonts w:ascii="Times New Roman" w:eastAsia="Calibri" w:hAnsi="Times New Roman" w:cs="Times New Roman"/>
          <w:sz w:val="24"/>
          <w:szCs w:val="24"/>
        </w:rPr>
        <w:t xml:space="preserve"> paragrahvi 8 lõiget 1 täiendatakse pärast sõna „õppekavarühmas“ sõnadega „või ettevalmistavat õpet“;</w:t>
      </w:r>
    </w:p>
    <w:p w14:paraId="66BF6428" w14:textId="77777777" w:rsidR="00EA3268" w:rsidRPr="00EA3268" w:rsidRDefault="00EA3268" w:rsidP="00BB64CD">
      <w:pPr>
        <w:spacing w:after="0" w:line="240" w:lineRule="auto"/>
        <w:jc w:val="both"/>
        <w:rPr>
          <w:rFonts w:ascii="Times New Roman" w:eastAsia="Calibri" w:hAnsi="Times New Roman" w:cs="Times New Roman"/>
          <w:b/>
          <w:bCs/>
          <w:sz w:val="24"/>
          <w:szCs w:val="24"/>
        </w:rPr>
      </w:pPr>
    </w:p>
    <w:p w14:paraId="57725102"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b/>
          <w:bCs/>
          <w:sz w:val="24"/>
          <w:szCs w:val="24"/>
        </w:rPr>
        <w:t>2)</w:t>
      </w:r>
      <w:r w:rsidRPr="00EA3268">
        <w:rPr>
          <w:rFonts w:ascii="Times New Roman" w:eastAsia="Calibri" w:hAnsi="Times New Roman" w:cs="Times New Roman"/>
          <w:sz w:val="24"/>
          <w:szCs w:val="24"/>
        </w:rPr>
        <w:t xml:space="preserve"> paragrahvi 8 lõiget 2 täiendatakse teise lausega järgmises sõnastuses:</w:t>
      </w:r>
    </w:p>
    <w:p w14:paraId="579AAAF1"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sz w:val="24"/>
          <w:szCs w:val="24"/>
        </w:rPr>
        <w:t xml:space="preserve">„Ettevalmistava õppe </w:t>
      </w:r>
      <w:r w:rsidRPr="000029D8">
        <w:rPr>
          <w:rFonts w:ascii="Times New Roman" w:eastAsia="Calibri" w:hAnsi="Times New Roman" w:cs="Times New Roman"/>
          <w:sz w:val="24"/>
          <w:szCs w:val="24"/>
        </w:rPr>
        <w:t>läbiviimise</w:t>
      </w:r>
      <w:r w:rsidRPr="00EA3268">
        <w:rPr>
          <w:rFonts w:ascii="Times New Roman" w:eastAsia="Calibri" w:hAnsi="Times New Roman" w:cs="Times New Roman"/>
          <w:sz w:val="24"/>
          <w:szCs w:val="24"/>
        </w:rPr>
        <w:t xml:space="preserve"> õigus antakse vastavalt käesoleva seaduse § 23</w:t>
      </w:r>
      <w:r w:rsidRPr="00EA3268">
        <w:rPr>
          <w:rFonts w:ascii="Times New Roman" w:eastAsia="Calibri" w:hAnsi="Times New Roman" w:cs="Times New Roman"/>
          <w:sz w:val="24"/>
          <w:szCs w:val="24"/>
          <w:vertAlign w:val="superscript"/>
        </w:rPr>
        <w:t>2</w:t>
      </w:r>
      <w:r w:rsidRPr="00EA3268">
        <w:rPr>
          <w:rFonts w:ascii="Times New Roman" w:eastAsia="Calibri" w:hAnsi="Times New Roman" w:cs="Times New Roman"/>
          <w:sz w:val="24"/>
          <w:szCs w:val="24"/>
        </w:rPr>
        <w:t xml:space="preserve"> lõikele 2.“;</w:t>
      </w:r>
    </w:p>
    <w:p w14:paraId="639CCAF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1124849D" w14:textId="59498C35"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3)</w:t>
      </w:r>
      <w:r w:rsidRPr="00EA3268">
        <w:rPr>
          <w:rFonts w:ascii="Times New Roman" w:eastAsia="Times New Roman" w:hAnsi="Times New Roman" w:cs="Times New Roman"/>
          <w:sz w:val="24"/>
          <w:szCs w:val="24"/>
        </w:rPr>
        <w:t xml:space="preserve"> paragrahvi 10 lõike 1 esimesest lausest jäetakse välja sõnad „,</w:t>
      </w:r>
      <w:ins w:id="178" w:author="Mari Koik" w:date="2024-05-15T17:01:00Z">
        <w:r w:rsidR="005E01F9">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välja arvatud isikuarengu õppekavarühmas,“; </w:t>
      </w:r>
    </w:p>
    <w:p w14:paraId="410024B2"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D8C9A3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4)</w:t>
      </w:r>
      <w:r w:rsidRPr="00EA3268">
        <w:rPr>
          <w:rFonts w:ascii="Times New Roman" w:eastAsia="Times New Roman" w:hAnsi="Times New Roman" w:cs="Times New Roman"/>
          <w:sz w:val="24"/>
          <w:szCs w:val="24"/>
        </w:rPr>
        <w:t xml:space="preserve"> paragrahv 10</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tunnistatakse kehtetuks;</w:t>
      </w:r>
    </w:p>
    <w:p w14:paraId="5604990D"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970719A" w14:textId="5C9EBB28"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5)</w:t>
      </w:r>
      <w:r w:rsidRPr="00EA3268">
        <w:rPr>
          <w:rFonts w:ascii="Times New Roman" w:eastAsia="Times New Roman" w:hAnsi="Times New Roman" w:cs="Times New Roman"/>
          <w:sz w:val="24"/>
          <w:szCs w:val="24"/>
        </w:rPr>
        <w:t xml:space="preserve"> paragrahvi 17 lõike 5 punkt</w:t>
      </w:r>
      <w:del w:id="179" w:author="Mari Koik" w:date="2024-05-14T17:01:00Z">
        <w:r w:rsidRPr="00EA3268" w:rsidDel="00886B65">
          <w:rPr>
            <w:rFonts w:ascii="Times New Roman" w:eastAsia="Times New Roman" w:hAnsi="Times New Roman" w:cs="Times New Roman"/>
            <w:sz w:val="24"/>
            <w:szCs w:val="24"/>
          </w:rPr>
          <w:delText>i</w:delText>
        </w:r>
      </w:del>
      <w:r w:rsidRPr="00EA3268">
        <w:rPr>
          <w:rFonts w:ascii="Times New Roman" w:eastAsia="Times New Roman" w:hAnsi="Times New Roman" w:cs="Times New Roman"/>
          <w:sz w:val="24"/>
          <w:szCs w:val="24"/>
        </w:rPr>
        <w:t xml:space="preserve"> 11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muudetakse ja sõnastatakse järgmiselt: </w:t>
      </w:r>
    </w:p>
    <w:p w14:paraId="39C2C74F" w14:textId="3364BFA6"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kinnitab koolituskohtade arvu kalendriaastaks õppevaldkonnas, õppekavarühmas või õppekaval, sealhulgas käesoleva seaduse § 47</w:t>
      </w:r>
      <w:r w:rsidRPr="00EA3268">
        <w:rPr>
          <w:rFonts w:ascii="Times New Roman" w:eastAsia="Times New Roman" w:hAnsi="Times New Roman" w:cs="Times New Roman"/>
          <w:sz w:val="24"/>
          <w:szCs w:val="24"/>
          <w:vertAlign w:val="superscript"/>
        </w:rPr>
        <w:t xml:space="preserve"> 1 </w:t>
      </w:r>
      <w:del w:id="180" w:author="Mari Koik" w:date="2024-05-15T17:01:00Z">
        <w:r w:rsidRPr="00EA3268" w:rsidDel="005E01F9">
          <w:rPr>
            <w:rFonts w:ascii="Times New Roman" w:eastAsia="Times New Roman" w:hAnsi="Times New Roman" w:cs="Times New Roman"/>
            <w:sz w:val="24"/>
            <w:szCs w:val="24"/>
          </w:rPr>
          <w:delText xml:space="preserve"> </w:delText>
        </w:r>
      </w:del>
      <w:r w:rsidRPr="00EA3268">
        <w:rPr>
          <w:rFonts w:ascii="Times New Roman" w:eastAsia="Times New Roman" w:hAnsi="Times New Roman" w:cs="Times New Roman"/>
          <w:sz w:val="24"/>
          <w:szCs w:val="24"/>
        </w:rPr>
        <w:t>lõikes 3 nimetatud koolituskohtade arvu, mille õppekulusid rii</w:t>
      </w:r>
      <w:ins w:id="181" w:author="Mari Koik" w:date="2024-05-14T21:26:00Z">
        <w:r w:rsidR="000325CD">
          <w:rPr>
            <w:rFonts w:ascii="Times New Roman" w:eastAsia="Times New Roman" w:hAnsi="Times New Roman" w:cs="Times New Roman"/>
            <w:sz w:val="24"/>
            <w:szCs w:val="24"/>
          </w:rPr>
          <w:t>k</w:t>
        </w:r>
      </w:ins>
      <w:del w:id="182" w:author="Mari Koik" w:date="2024-05-14T21:26:00Z">
        <w:r w:rsidRPr="00EA3268" w:rsidDel="000325CD">
          <w:rPr>
            <w:rFonts w:ascii="Times New Roman" w:eastAsia="Times New Roman" w:hAnsi="Times New Roman" w:cs="Times New Roman"/>
            <w:sz w:val="24"/>
            <w:szCs w:val="24"/>
          </w:rPr>
          <w:delText>gi poolt</w:delText>
        </w:r>
      </w:del>
      <w:r w:rsidRPr="00EA3268">
        <w:rPr>
          <w:rFonts w:ascii="Times New Roman" w:eastAsia="Times New Roman" w:hAnsi="Times New Roman" w:cs="Times New Roman"/>
          <w:sz w:val="24"/>
          <w:szCs w:val="24"/>
        </w:rPr>
        <w:t xml:space="preserve"> ei hüvita</w:t>
      </w:r>
      <w:del w:id="183" w:author="Mari Koik" w:date="2024-05-14T21:26:00Z">
        <w:r w:rsidRPr="00EA3268" w:rsidDel="000325CD">
          <w:rPr>
            <w:rFonts w:ascii="Times New Roman" w:eastAsia="Times New Roman" w:hAnsi="Times New Roman" w:cs="Times New Roman"/>
            <w:sz w:val="24"/>
            <w:szCs w:val="24"/>
          </w:rPr>
          <w:delText>ta</w:delText>
        </w:r>
      </w:del>
      <w:r w:rsidRPr="00EA3268">
        <w:rPr>
          <w:rFonts w:ascii="Times New Roman" w:eastAsia="Times New Roman" w:hAnsi="Times New Roman" w:cs="Times New Roman"/>
          <w:sz w:val="24"/>
          <w:szCs w:val="24"/>
        </w:rPr>
        <w:t xml:space="preserve">;“ </w:t>
      </w:r>
      <w:ins w:id="184" w:author="Mari Koik" w:date="2024-05-14T17:03:00Z">
        <w:r w:rsidR="00876DD2">
          <w:rPr>
            <w:rFonts w:ascii="Times New Roman" w:eastAsia="Times New Roman" w:hAnsi="Times New Roman" w:cs="Times New Roman"/>
            <w:sz w:val="24"/>
            <w:szCs w:val="24"/>
          </w:rPr>
          <w:t>;</w:t>
        </w:r>
      </w:ins>
    </w:p>
    <w:p w14:paraId="0064FB8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D12AECE" w14:textId="0A304286"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6)</w:t>
      </w:r>
      <w:r w:rsidRPr="00EA3268">
        <w:rPr>
          <w:rFonts w:ascii="Times New Roman" w:eastAsia="Times New Roman" w:hAnsi="Times New Roman" w:cs="Times New Roman"/>
          <w:sz w:val="24"/>
          <w:szCs w:val="24"/>
        </w:rPr>
        <w:t xml:space="preserve"> paragrahvi 18 lõike 3 punkt</w:t>
      </w:r>
      <w:del w:id="185" w:author="Mari Koik" w:date="2024-05-14T17:01:00Z">
        <w:r w:rsidRPr="00EA3268" w:rsidDel="00886B65">
          <w:rPr>
            <w:rFonts w:ascii="Times New Roman" w:eastAsia="Times New Roman" w:hAnsi="Times New Roman" w:cs="Times New Roman"/>
            <w:sz w:val="24"/>
            <w:szCs w:val="24"/>
          </w:rPr>
          <w:delText>i</w:delText>
        </w:r>
      </w:del>
      <w:r w:rsidRPr="00EA3268">
        <w:rPr>
          <w:rFonts w:ascii="Times New Roman" w:eastAsia="Times New Roman" w:hAnsi="Times New Roman" w:cs="Times New Roman"/>
          <w:sz w:val="24"/>
          <w:szCs w:val="24"/>
        </w:rPr>
        <w:t xml:space="preserve"> 7 muudetakse ja sõnastatakse järgmiselt: </w:t>
      </w:r>
    </w:p>
    <w:p w14:paraId="10C8EE3B" w14:textId="65D0C88A"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„7) kooskõlastab koolituskohtade arvu kalendriaastaks õppevaldkonnas, õppekavarühmas või õppekaval, sealhulgas käesoleva seaduse § 47</w:t>
      </w:r>
      <w:r w:rsidRPr="00EA3268">
        <w:rPr>
          <w:rFonts w:ascii="Times New Roman" w:eastAsia="Times New Roman" w:hAnsi="Times New Roman" w:cs="Times New Roman"/>
          <w:sz w:val="24"/>
          <w:szCs w:val="24"/>
          <w:vertAlign w:val="superscript"/>
        </w:rPr>
        <w:t xml:space="preserve"> 1 </w:t>
      </w:r>
      <w:del w:id="186" w:author="Mari Koik" w:date="2024-05-15T17:01:00Z">
        <w:r w:rsidRPr="00EA3268" w:rsidDel="005E01F9">
          <w:rPr>
            <w:rFonts w:ascii="Times New Roman" w:eastAsia="Times New Roman" w:hAnsi="Times New Roman" w:cs="Times New Roman"/>
            <w:sz w:val="24"/>
            <w:szCs w:val="24"/>
          </w:rPr>
          <w:delText xml:space="preserve"> </w:delText>
        </w:r>
      </w:del>
      <w:r w:rsidRPr="00EA3268">
        <w:rPr>
          <w:rFonts w:ascii="Times New Roman" w:eastAsia="Times New Roman" w:hAnsi="Times New Roman" w:cs="Times New Roman"/>
          <w:sz w:val="24"/>
          <w:szCs w:val="24"/>
        </w:rPr>
        <w:t>lõikes 3 nimetatud koolituskohtade arvu, mille õppekulusid rii</w:t>
      </w:r>
      <w:ins w:id="187" w:author="Mari Koik" w:date="2024-05-14T17:13:00Z">
        <w:r w:rsidR="00721114">
          <w:rPr>
            <w:rFonts w:ascii="Times New Roman" w:eastAsia="Times New Roman" w:hAnsi="Times New Roman" w:cs="Times New Roman"/>
            <w:sz w:val="24"/>
            <w:szCs w:val="24"/>
          </w:rPr>
          <w:t>k</w:t>
        </w:r>
      </w:ins>
      <w:del w:id="188" w:author="Mari Koik" w:date="2024-05-14T17:13:00Z">
        <w:r w:rsidRPr="00EA3268" w:rsidDel="00721114">
          <w:rPr>
            <w:rFonts w:ascii="Times New Roman" w:eastAsia="Times New Roman" w:hAnsi="Times New Roman" w:cs="Times New Roman"/>
            <w:sz w:val="24"/>
            <w:szCs w:val="24"/>
          </w:rPr>
          <w:delText>gi poolt</w:delText>
        </w:r>
      </w:del>
      <w:r w:rsidRPr="00EA3268">
        <w:rPr>
          <w:rFonts w:ascii="Times New Roman" w:eastAsia="Times New Roman" w:hAnsi="Times New Roman" w:cs="Times New Roman"/>
          <w:sz w:val="24"/>
          <w:szCs w:val="24"/>
        </w:rPr>
        <w:t xml:space="preserve"> ei hüvita</w:t>
      </w:r>
      <w:del w:id="189" w:author="Mari Koik" w:date="2024-05-14T17:13:00Z">
        <w:r w:rsidRPr="00EA3268" w:rsidDel="00721114">
          <w:rPr>
            <w:rFonts w:ascii="Times New Roman" w:eastAsia="Times New Roman" w:hAnsi="Times New Roman" w:cs="Times New Roman"/>
            <w:sz w:val="24"/>
            <w:szCs w:val="24"/>
          </w:rPr>
          <w:delText>ta</w:delText>
        </w:r>
      </w:del>
      <w:r w:rsidRPr="00EA3268">
        <w:rPr>
          <w:rFonts w:ascii="Times New Roman" w:eastAsia="Times New Roman" w:hAnsi="Times New Roman" w:cs="Times New Roman"/>
          <w:sz w:val="24"/>
          <w:szCs w:val="24"/>
        </w:rPr>
        <w:t>.“;</w:t>
      </w:r>
    </w:p>
    <w:p w14:paraId="076803A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C621788"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7)</w:t>
      </w:r>
      <w:r w:rsidRPr="00EA3268">
        <w:rPr>
          <w:rFonts w:ascii="Times New Roman" w:eastAsia="Times New Roman" w:hAnsi="Times New Roman" w:cs="Times New Roman"/>
          <w:sz w:val="24"/>
          <w:szCs w:val="24"/>
        </w:rPr>
        <w:t xml:space="preserve"> paragrahvi 22 punktist 2 jäetakse välja sõnad „ja kutsevaliku õppekava erisused“; </w:t>
      </w:r>
    </w:p>
    <w:p w14:paraId="1A2D96C6"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61FDDFA7"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8)</w:t>
      </w:r>
      <w:r w:rsidRPr="00EA3268">
        <w:rPr>
          <w:rFonts w:ascii="Times New Roman" w:eastAsia="Times New Roman" w:hAnsi="Times New Roman" w:cs="Times New Roman"/>
          <w:sz w:val="24"/>
          <w:szCs w:val="24"/>
        </w:rPr>
        <w:t xml:space="preserve"> paragrahvi 23 lõige 2</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tunnistatakse kehtetuks; </w:t>
      </w:r>
    </w:p>
    <w:p w14:paraId="6379EC92"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57759440" w14:textId="77777777" w:rsidR="00EE6655"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9)</w:t>
      </w:r>
      <w:r w:rsidRPr="00EA3268">
        <w:rPr>
          <w:rFonts w:ascii="Times New Roman" w:eastAsia="Times New Roman" w:hAnsi="Times New Roman" w:cs="Times New Roman"/>
          <w:sz w:val="24"/>
          <w:szCs w:val="24"/>
        </w:rPr>
        <w:t xml:space="preserve"> seadust täiendatakse §-dega 23</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−23</w:t>
      </w:r>
      <w:r w:rsidRPr="00EA3268">
        <w:rPr>
          <w:rFonts w:ascii="Times New Roman" w:eastAsia="Times New Roman" w:hAnsi="Times New Roman" w:cs="Times New Roman"/>
          <w:sz w:val="24"/>
          <w:szCs w:val="24"/>
          <w:vertAlign w:val="superscript"/>
        </w:rPr>
        <w:t>3</w:t>
      </w:r>
      <w:r w:rsidRPr="00EA3268">
        <w:rPr>
          <w:rFonts w:ascii="Times New Roman" w:eastAsia="Times New Roman" w:hAnsi="Times New Roman" w:cs="Times New Roman"/>
          <w:sz w:val="24"/>
          <w:szCs w:val="24"/>
        </w:rPr>
        <w:t xml:space="preserve"> järgmises sõnastuses: </w:t>
      </w:r>
    </w:p>
    <w:p w14:paraId="54C534B7"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C8425A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lastRenderedPageBreak/>
        <w:t>„</w:t>
      </w:r>
      <w:r w:rsidRPr="00EA3268">
        <w:rPr>
          <w:rFonts w:ascii="Times New Roman" w:eastAsia="Times New Roman" w:hAnsi="Times New Roman" w:cs="Times New Roman"/>
          <w:b/>
          <w:bCs/>
          <w:sz w:val="24"/>
          <w:szCs w:val="24"/>
        </w:rPr>
        <w:t>§ 23</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Ettevalmistav õpe</w:t>
      </w:r>
    </w:p>
    <w:p w14:paraId="64A6257A"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54F8AC0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 Ettevalmistav õpe on tasemeõpe isikuarengu õppekavarühmas, mille käigus omandatakse keskharidustaseme õppes või kutseõppes õpingute jätkamiseks vajalikud </w:t>
      </w:r>
      <w:r w:rsidRPr="005E01F9">
        <w:rPr>
          <w:rFonts w:ascii="Times New Roman" w:eastAsia="Times New Roman" w:hAnsi="Times New Roman" w:cs="Times New Roman"/>
          <w:sz w:val="24"/>
          <w:szCs w:val="24"/>
        </w:rPr>
        <w:t>kompetentsid</w:t>
      </w:r>
      <w:r w:rsidRPr="00EA3268">
        <w:rPr>
          <w:rFonts w:ascii="Times New Roman" w:eastAsia="Times New Roman" w:hAnsi="Times New Roman" w:cs="Times New Roman"/>
          <w:sz w:val="24"/>
          <w:szCs w:val="24"/>
        </w:rPr>
        <w:t xml:space="preserve"> teisel </w:t>
      </w:r>
      <w:r w:rsidRPr="00721114">
        <w:rPr>
          <w:rFonts w:ascii="Times New Roman" w:eastAsia="Times New Roman" w:hAnsi="Times New Roman" w:cs="Times New Roman"/>
          <w:sz w:val="24"/>
          <w:szCs w:val="24"/>
        </w:rPr>
        <w:t>kvalifikatsioonitasemel</w:t>
      </w:r>
      <w:r w:rsidRPr="00EA3268">
        <w:rPr>
          <w:rFonts w:ascii="Times New Roman" w:eastAsia="Times New Roman" w:hAnsi="Times New Roman" w:cs="Times New Roman"/>
          <w:sz w:val="24"/>
          <w:szCs w:val="24"/>
        </w:rPr>
        <w:t>.</w:t>
      </w:r>
    </w:p>
    <w:p w14:paraId="62ECB2A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D8DB0C4" w14:textId="473C0E4C"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(2) Ettevalmistava õppe ülesanne on toetada õpilast enese tundmaõppimisel ja valikuvõimaluste mõistmisel ning tagada </w:t>
      </w:r>
      <w:del w:id="190" w:author="Mari Koik" w:date="2024-05-14T17:25:00Z">
        <w:r w:rsidRPr="00EA3268" w:rsidDel="00267702">
          <w:rPr>
            <w:rFonts w:ascii="Times New Roman" w:eastAsia="Times New Roman" w:hAnsi="Times New Roman" w:cs="Times New Roman"/>
            <w:sz w:val="24"/>
            <w:szCs w:val="24"/>
          </w:rPr>
          <w:delText xml:space="preserve">õppija </w:delText>
        </w:r>
      </w:del>
      <w:ins w:id="191" w:author="Mari Koik" w:date="2024-05-14T17:25:00Z">
        <w:r w:rsidR="00267702" w:rsidRPr="00EA3268">
          <w:rPr>
            <w:rFonts w:ascii="Times New Roman" w:eastAsia="Times New Roman" w:hAnsi="Times New Roman" w:cs="Times New Roman"/>
            <w:sz w:val="24"/>
            <w:szCs w:val="24"/>
          </w:rPr>
          <w:t>õp</w:t>
        </w:r>
        <w:r w:rsidR="00267702">
          <w:rPr>
            <w:rFonts w:ascii="Times New Roman" w:eastAsia="Times New Roman" w:hAnsi="Times New Roman" w:cs="Times New Roman"/>
            <w:sz w:val="24"/>
            <w:szCs w:val="24"/>
          </w:rPr>
          <w:t>ilase</w:t>
        </w:r>
        <w:r w:rsidR="00267702"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valmisolek õpingute ja tööeluga seotud </w:t>
      </w:r>
      <w:del w:id="192" w:author="Mari Koik" w:date="2024-05-14T17:25:00Z">
        <w:r w:rsidRPr="00EA3268" w:rsidDel="00267702">
          <w:rPr>
            <w:rFonts w:ascii="Times New Roman" w:eastAsia="Times New Roman" w:hAnsi="Times New Roman" w:cs="Times New Roman"/>
            <w:sz w:val="24"/>
            <w:szCs w:val="24"/>
          </w:rPr>
          <w:delText>karjääri</w:delText>
        </w:r>
      </w:del>
      <w:r w:rsidRPr="00EA3268">
        <w:rPr>
          <w:rFonts w:ascii="Times New Roman" w:eastAsia="Times New Roman" w:hAnsi="Times New Roman" w:cs="Times New Roman"/>
          <w:sz w:val="24"/>
          <w:szCs w:val="24"/>
        </w:rPr>
        <w:t>otsuste tegemiseks ja elluviimiseks.</w:t>
      </w:r>
    </w:p>
    <w:p w14:paraId="2FC326B8"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6CB140A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 23</w:t>
      </w:r>
      <w:r w:rsidRPr="00EA3268">
        <w:rPr>
          <w:rFonts w:ascii="Times New Roman" w:eastAsia="Times New Roman" w:hAnsi="Times New Roman" w:cs="Times New Roman"/>
          <w:b/>
          <w:bCs/>
          <w:sz w:val="24"/>
          <w:szCs w:val="24"/>
          <w:vertAlign w:val="superscript"/>
        </w:rPr>
        <w:t>2</w:t>
      </w:r>
      <w:r w:rsidRPr="00EA3268">
        <w:rPr>
          <w:rFonts w:ascii="Times New Roman" w:eastAsia="Times New Roman" w:hAnsi="Times New Roman" w:cs="Times New Roman"/>
          <w:b/>
          <w:bCs/>
          <w:sz w:val="24"/>
          <w:szCs w:val="24"/>
        </w:rPr>
        <w:t>. Ettevalmistava õppe läbiviimine</w:t>
      </w:r>
    </w:p>
    <w:p w14:paraId="670B12E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EE0EAA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 Ettevalmistava õppe kättesaadavuse tagab riik.</w:t>
      </w:r>
    </w:p>
    <w:p w14:paraId="0597E8F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FD1C1DF" w14:textId="1108CF55"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(2) Valdkonna eest vastutav minister annab käskkirjaga ettevalmistava õppe läbiviimise õiguse riigikoolidele, arvestades õpperühma avamise vajalikkust piirkonnas. Valdkonna eest vastutav minister võib anda </w:t>
      </w:r>
      <w:del w:id="193" w:author="Mari Koik" w:date="2024-05-14T17:25:00Z">
        <w:r w:rsidRPr="00EA3268" w:rsidDel="00267702">
          <w:rPr>
            <w:rFonts w:ascii="Times New Roman" w:eastAsia="Times New Roman" w:hAnsi="Times New Roman" w:cs="Times New Roman"/>
            <w:sz w:val="24"/>
            <w:szCs w:val="24"/>
          </w:rPr>
          <w:delText>ettevalmistava õppe läbiviimise</w:delText>
        </w:r>
      </w:del>
      <w:ins w:id="194" w:author="Mari Koik" w:date="2024-05-14T17:25:00Z">
        <w:r w:rsidR="00267702">
          <w:rPr>
            <w:rFonts w:ascii="Times New Roman" w:eastAsia="Times New Roman" w:hAnsi="Times New Roman" w:cs="Times New Roman"/>
            <w:sz w:val="24"/>
            <w:szCs w:val="24"/>
          </w:rPr>
          <w:t>sell</w:t>
        </w:r>
      </w:ins>
      <w:ins w:id="195" w:author="Mari Koik" w:date="2024-05-14T17:26:00Z">
        <w:r w:rsidR="00267702">
          <w:rPr>
            <w:rFonts w:ascii="Times New Roman" w:eastAsia="Times New Roman" w:hAnsi="Times New Roman" w:cs="Times New Roman"/>
            <w:sz w:val="24"/>
            <w:szCs w:val="24"/>
          </w:rPr>
          <w:t>e</w:t>
        </w:r>
      </w:ins>
      <w:r w:rsidRPr="00EA3268">
        <w:rPr>
          <w:rFonts w:ascii="Times New Roman" w:eastAsia="Times New Roman" w:hAnsi="Times New Roman" w:cs="Times New Roman"/>
          <w:sz w:val="24"/>
          <w:szCs w:val="24"/>
        </w:rPr>
        <w:t xml:space="preserve"> </w:t>
      </w:r>
      <w:del w:id="196" w:author="Mari Koik" w:date="2024-05-14T21:28:00Z">
        <w:r w:rsidRPr="00EA3268" w:rsidDel="000325CD">
          <w:rPr>
            <w:rFonts w:ascii="Times New Roman" w:eastAsia="Times New Roman" w:hAnsi="Times New Roman" w:cs="Times New Roman"/>
            <w:sz w:val="24"/>
            <w:szCs w:val="24"/>
          </w:rPr>
          <w:delText xml:space="preserve">ülesande </w:delText>
        </w:r>
      </w:del>
      <w:ins w:id="197" w:author="Mari Koik" w:date="2024-05-14T21:28:00Z">
        <w:r w:rsidR="000325CD">
          <w:rPr>
            <w:rFonts w:ascii="Times New Roman" w:eastAsia="Times New Roman" w:hAnsi="Times New Roman" w:cs="Times New Roman"/>
            <w:sz w:val="24"/>
            <w:szCs w:val="24"/>
          </w:rPr>
          <w:t>õiguse</w:t>
        </w:r>
        <w:r w:rsidR="000325CD"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halduslepinguga </w:t>
      </w:r>
      <w:ins w:id="198" w:author="Mari Koik" w:date="2024-05-14T21:29:00Z">
        <w:r w:rsidR="000325CD">
          <w:rPr>
            <w:rFonts w:ascii="Times New Roman" w:eastAsia="Times New Roman" w:hAnsi="Times New Roman" w:cs="Times New Roman"/>
            <w:sz w:val="24"/>
            <w:szCs w:val="24"/>
          </w:rPr>
          <w:t xml:space="preserve">ka </w:t>
        </w:r>
      </w:ins>
      <w:del w:id="199" w:author="Mari Koik" w:date="2024-05-14T21:29:00Z">
        <w:r w:rsidRPr="00EA3268" w:rsidDel="000325CD">
          <w:rPr>
            <w:rFonts w:ascii="Times New Roman" w:eastAsia="Times New Roman" w:hAnsi="Times New Roman" w:cs="Times New Roman"/>
            <w:sz w:val="24"/>
            <w:szCs w:val="24"/>
          </w:rPr>
          <w:delText xml:space="preserve">üle </w:delText>
        </w:r>
      </w:del>
      <w:r w:rsidRPr="00EA3268">
        <w:rPr>
          <w:rFonts w:ascii="Times New Roman" w:eastAsia="Times New Roman" w:hAnsi="Times New Roman" w:cs="Times New Roman"/>
          <w:sz w:val="24"/>
          <w:szCs w:val="24"/>
        </w:rPr>
        <w:t>munitsipaalkooli pidajale.</w:t>
      </w:r>
    </w:p>
    <w:p w14:paraId="1D0755F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3D78AE6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(3) Ettevalmistava õppe läbiviimiseks esitab kool õppekava registreerimise taotluse ja asjaomase õppekava hariduse infosüsteemi vähemalt kolm kuud enne õppetöö algust.</w:t>
      </w:r>
    </w:p>
    <w:p w14:paraId="59C88E6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E0CA49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Valdkonna eest vastutava ministri moodustatud komisjon hindab õppekava vastavust õppe sisule ja õppe läbiviimisele seatud nõuetele. Nõuetele vastavad õppekavad registreeritakse hariduse infosüsteemis.</w:t>
      </w:r>
    </w:p>
    <w:p w14:paraId="46142401" w14:textId="77777777" w:rsidR="00EA3268" w:rsidRPr="00EA3268" w:rsidRDefault="00EA3268" w:rsidP="00BB64CD">
      <w:pPr>
        <w:spacing w:after="0" w:line="240" w:lineRule="auto"/>
        <w:jc w:val="both"/>
        <w:rPr>
          <w:rFonts w:ascii="Times New Roman" w:eastAsia="Times New Roman" w:hAnsi="Times New Roman" w:cs="Times New Roman"/>
          <w:b/>
          <w:sz w:val="24"/>
          <w:szCs w:val="24"/>
        </w:rPr>
      </w:pPr>
    </w:p>
    <w:p w14:paraId="0DB615B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sz w:val="24"/>
          <w:szCs w:val="24"/>
        </w:rPr>
        <w:t>§ 23</w:t>
      </w:r>
      <w:r w:rsidRPr="00EA3268">
        <w:rPr>
          <w:rFonts w:ascii="Times New Roman" w:eastAsia="Times New Roman" w:hAnsi="Times New Roman" w:cs="Times New Roman"/>
          <w:b/>
          <w:sz w:val="24"/>
          <w:szCs w:val="24"/>
          <w:vertAlign w:val="superscript"/>
        </w:rPr>
        <w:t>3</w:t>
      </w:r>
      <w:r w:rsidRPr="00EA3268">
        <w:rPr>
          <w:rFonts w:ascii="Times New Roman" w:eastAsia="Times New Roman" w:hAnsi="Times New Roman" w:cs="Times New Roman"/>
          <w:b/>
          <w:sz w:val="24"/>
          <w:szCs w:val="24"/>
        </w:rPr>
        <w:t>. Ettevalmistava õppe korraldus</w:t>
      </w:r>
    </w:p>
    <w:p w14:paraId="1D6B5DFA"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3B011384" w14:textId="5B185A2C"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 Õppimiskohustuslikule </w:t>
      </w:r>
      <w:del w:id="200" w:author="Mari Koik" w:date="2024-05-14T21:30:00Z">
        <w:r w:rsidRPr="00EA3268" w:rsidDel="000325CD">
          <w:rPr>
            <w:rFonts w:ascii="Times New Roman" w:eastAsia="Times New Roman" w:hAnsi="Times New Roman" w:cs="Times New Roman"/>
            <w:sz w:val="24"/>
            <w:szCs w:val="24"/>
          </w:rPr>
          <w:delText>isikule</w:delText>
        </w:r>
      </w:del>
      <w:ins w:id="201" w:author="Mari Koik" w:date="2024-05-14T21:30:00Z">
        <w:r w:rsidR="000325CD">
          <w:rPr>
            <w:rFonts w:ascii="Times New Roman" w:eastAsia="Times New Roman" w:hAnsi="Times New Roman" w:cs="Times New Roman"/>
            <w:sz w:val="24"/>
            <w:szCs w:val="24"/>
          </w:rPr>
          <w:t>lapsele</w:t>
        </w:r>
      </w:ins>
      <w:r w:rsidRPr="00EA3268">
        <w:rPr>
          <w:rFonts w:ascii="Times New Roman" w:eastAsia="Times New Roman" w:hAnsi="Times New Roman" w:cs="Times New Roman"/>
          <w:sz w:val="24"/>
          <w:szCs w:val="24"/>
        </w:rPr>
        <w:t xml:space="preserve">, kes ei omanda keskharidust või kutseharidust, tagatakse </w:t>
      </w:r>
      <w:del w:id="202" w:author="Mari Koik" w:date="2024-05-15T17:01:00Z">
        <w:r w:rsidRPr="005E01F9" w:rsidDel="005E01F9">
          <w:rPr>
            <w:rFonts w:ascii="Times New Roman" w:eastAsia="Times New Roman" w:hAnsi="Times New Roman" w:cs="Times New Roman"/>
            <w:sz w:val="24"/>
            <w:szCs w:val="24"/>
          </w:rPr>
          <w:delText>õppekoha</w:delText>
        </w:r>
        <w:r w:rsidRPr="00EA3268" w:rsidDel="005E01F9">
          <w:rPr>
            <w:rFonts w:ascii="Times New Roman" w:eastAsia="Times New Roman" w:hAnsi="Times New Roman" w:cs="Times New Roman"/>
            <w:sz w:val="24"/>
            <w:szCs w:val="24"/>
          </w:rPr>
          <w:delText xml:space="preserve"> </w:delText>
        </w:r>
      </w:del>
      <w:commentRangeStart w:id="203"/>
      <w:ins w:id="204" w:author="Mari Koik" w:date="2024-05-15T17:01:00Z">
        <w:r w:rsidR="005E01F9">
          <w:rPr>
            <w:rFonts w:ascii="Times New Roman" w:eastAsia="Times New Roman" w:hAnsi="Times New Roman" w:cs="Times New Roman"/>
            <w:sz w:val="24"/>
            <w:szCs w:val="24"/>
          </w:rPr>
          <w:t>koolitus</w:t>
        </w:r>
        <w:r w:rsidR="005E01F9" w:rsidRPr="005E01F9">
          <w:rPr>
            <w:rFonts w:ascii="Times New Roman" w:eastAsia="Times New Roman" w:hAnsi="Times New Roman" w:cs="Times New Roman"/>
            <w:sz w:val="24"/>
            <w:szCs w:val="24"/>
          </w:rPr>
          <w:t>koha</w:t>
        </w:r>
      </w:ins>
      <w:commentRangeEnd w:id="203"/>
      <w:ins w:id="205" w:author="Mari Koik" w:date="2024-05-15T17:02:00Z">
        <w:r w:rsidR="005E01F9">
          <w:rPr>
            <w:rStyle w:val="Kommentaariviide"/>
          </w:rPr>
          <w:commentReference w:id="203"/>
        </w:r>
      </w:ins>
      <w:ins w:id="206" w:author="Mari Koik" w:date="2024-05-15T17:01:00Z">
        <w:r w:rsidR="005E01F9"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olemasolu ettevalmistavas õppes aasta läbi. Vaba</w:t>
      </w:r>
      <w:del w:id="207" w:author="Mari Koik" w:date="2024-05-14T21:31:00Z">
        <w:r w:rsidRPr="00EA3268" w:rsidDel="000325CD">
          <w:rPr>
            <w:rFonts w:ascii="Times New Roman" w:eastAsia="Times New Roman" w:hAnsi="Times New Roman" w:cs="Times New Roman"/>
            <w:sz w:val="24"/>
            <w:szCs w:val="24"/>
          </w:rPr>
          <w:delText>de</w:delText>
        </w:r>
      </w:del>
      <w:r w:rsidRPr="00EA3268">
        <w:rPr>
          <w:rFonts w:ascii="Times New Roman" w:eastAsia="Times New Roman" w:hAnsi="Times New Roman" w:cs="Times New Roman"/>
          <w:sz w:val="24"/>
          <w:szCs w:val="24"/>
        </w:rPr>
        <w:t xml:space="preserve"> koh</w:t>
      </w:r>
      <w:ins w:id="208" w:author="Mari Koik" w:date="2024-05-14T21:31:00Z">
        <w:r w:rsidR="000325CD">
          <w:rPr>
            <w:rFonts w:ascii="Times New Roman" w:eastAsia="Times New Roman" w:hAnsi="Times New Roman" w:cs="Times New Roman"/>
            <w:sz w:val="24"/>
            <w:szCs w:val="24"/>
          </w:rPr>
          <w:t>a</w:t>
        </w:r>
      </w:ins>
      <w:del w:id="209" w:author="Mari Koik" w:date="2024-05-14T21:31:00Z">
        <w:r w:rsidRPr="00EA3268" w:rsidDel="000325CD">
          <w:rPr>
            <w:rFonts w:ascii="Times New Roman" w:eastAsia="Times New Roman" w:hAnsi="Times New Roman" w:cs="Times New Roman"/>
            <w:sz w:val="24"/>
            <w:szCs w:val="24"/>
          </w:rPr>
          <w:delText>tade</w:delText>
        </w:r>
      </w:del>
      <w:r w:rsidRPr="00EA3268">
        <w:rPr>
          <w:rFonts w:ascii="Times New Roman" w:eastAsia="Times New Roman" w:hAnsi="Times New Roman" w:cs="Times New Roman"/>
          <w:sz w:val="24"/>
          <w:szCs w:val="24"/>
        </w:rPr>
        <w:t xml:space="preserve"> olemasolu</w:t>
      </w:r>
      <w:ins w:id="210" w:author="Mari Koik" w:date="2024-05-14T21:31:00Z">
        <w:r w:rsidR="000325CD">
          <w:rPr>
            <w:rFonts w:ascii="Times New Roman" w:eastAsia="Times New Roman" w:hAnsi="Times New Roman" w:cs="Times New Roman"/>
            <w:sz w:val="24"/>
            <w:szCs w:val="24"/>
          </w:rPr>
          <w:t xml:space="preserve"> korra</w:t>
        </w:r>
      </w:ins>
      <w:r w:rsidRPr="00EA3268">
        <w:rPr>
          <w:rFonts w:ascii="Times New Roman" w:eastAsia="Times New Roman" w:hAnsi="Times New Roman" w:cs="Times New Roman"/>
          <w:sz w:val="24"/>
          <w:szCs w:val="24"/>
        </w:rPr>
        <w:t>l võetakse vastu isikuid vanuses kuni 26 eluaastat.</w:t>
      </w:r>
    </w:p>
    <w:p w14:paraId="335684A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92C8C89" w14:textId="3526B15A"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Ettevalmistav õpe läbitakse ühe õppeaastaga, mis vastab 60 arvestuspunktile. Kui õppimiskohustuslik õpilane on käimasoleval õppeaastal vastu võetud keskharidus- või kutseõppesse, võib õpe olla lühem kui üks õppeaasta. Kui õppimiskohustuslik</w:t>
      </w:r>
      <w:ins w:id="211" w:author="Mari Koik" w:date="2024-05-16T16:06:00Z">
        <w:r w:rsidR="006E1A5C">
          <w:rPr>
            <w:rFonts w:ascii="Times New Roman" w:eastAsia="Times New Roman" w:hAnsi="Times New Roman" w:cs="Times New Roman"/>
            <w:sz w:val="24"/>
            <w:szCs w:val="24"/>
          </w:rPr>
          <w:t>ku</w:t>
        </w:r>
      </w:ins>
      <w:r w:rsidRPr="00EA3268">
        <w:rPr>
          <w:rFonts w:ascii="Times New Roman" w:eastAsia="Times New Roman" w:hAnsi="Times New Roman" w:cs="Times New Roman"/>
          <w:sz w:val="24"/>
          <w:szCs w:val="24"/>
        </w:rPr>
        <w:t xml:space="preserve"> õpila</w:t>
      </w:r>
      <w:ins w:id="212" w:author="Mari Koik" w:date="2024-05-14T17:29:00Z">
        <w:r w:rsidR="006E029E">
          <w:rPr>
            <w:rFonts w:ascii="Times New Roman" w:eastAsia="Times New Roman" w:hAnsi="Times New Roman" w:cs="Times New Roman"/>
            <w:sz w:val="24"/>
            <w:szCs w:val="24"/>
          </w:rPr>
          <w:t>st</w:t>
        </w:r>
      </w:ins>
      <w:del w:id="213" w:author="Mari Koik" w:date="2024-05-14T17:29:00Z">
        <w:r w:rsidRPr="00EA3268" w:rsidDel="006E029E">
          <w:rPr>
            <w:rFonts w:ascii="Times New Roman" w:eastAsia="Times New Roman" w:hAnsi="Times New Roman" w:cs="Times New Roman"/>
            <w:sz w:val="24"/>
            <w:szCs w:val="24"/>
          </w:rPr>
          <w:delText>ne</w:delText>
        </w:r>
      </w:del>
      <w:r w:rsidRPr="00EA3268">
        <w:rPr>
          <w:rFonts w:ascii="Times New Roman" w:eastAsia="Times New Roman" w:hAnsi="Times New Roman" w:cs="Times New Roman"/>
          <w:sz w:val="24"/>
          <w:szCs w:val="24"/>
        </w:rPr>
        <w:t xml:space="preserve"> ei ole ettevalmistava õppe tulemusena vastu võetud keskharidus- või kutseõppesse, võib õpe olla pikem kui üks õppeaasta. </w:t>
      </w:r>
    </w:p>
    <w:p w14:paraId="5D18134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FA8446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(3) Ettevalmistava õppe alustamise tingimus on põhiharidus või sellele vastav välisriigis omandatud haridus. </w:t>
      </w:r>
    </w:p>
    <w:p w14:paraId="7555642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7EF4D15"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Ettevalmistava õppe korralduse ja õppekava nõuded ning ettevalmistava õppe rahastamise alused kehtestab valdkonna eest vastutav minister määrusega.</w:t>
      </w:r>
    </w:p>
    <w:p w14:paraId="626D0BA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C64C429" w14:textId="2D192FEC"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(5) Ettevalmistav õpe loetakse lõpetatuks pärast individuaalses õppekavas kirjeldatud õpiväljundite saavutamist ja õppimiskohustuslike </w:t>
      </w:r>
      <w:del w:id="214" w:author="Mari Koik" w:date="2024-05-14T17:29:00Z">
        <w:r w:rsidRPr="00EA3268" w:rsidDel="006E029E">
          <w:rPr>
            <w:rFonts w:ascii="Times New Roman" w:eastAsia="Times New Roman" w:hAnsi="Times New Roman" w:cs="Times New Roman"/>
            <w:sz w:val="24"/>
            <w:szCs w:val="24"/>
          </w:rPr>
          <w:delText xml:space="preserve">noorte </w:delText>
        </w:r>
      </w:del>
      <w:ins w:id="215" w:author="Mari Koik" w:date="2024-05-14T17:29:00Z">
        <w:r w:rsidR="006E029E">
          <w:rPr>
            <w:rFonts w:ascii="Times New Roman" w:eastAsia="Times New Roman" w:hAnsi="Times New Roman" w:cs="Times New Roman"/>
            <w:sz w:val="24"/>
            <w:szCs w:val="24"/>
          </w:rPr>
          <w:t>õpilas</w:t>
        </w:r>
        <w:r w:rsidR="006E029E" w:rsidRPr="00EA3268">
          <w:rPr>
            <w:rFonts w:ascii="Times New Roman" w:eastAsia="Times New Roman" w:hAnsi="Times New Roman" w:cs="Times New Roman"/>
            <w:sz w:val="24"/>
            <w:szCs w:val="24"/>
          </w:rPr>
          <w:t xml:space="preserve">te </w:t>
        </w:r>
      </w:ins>
      <w:r w:rsidRPr="00EA3268">
        <w:rPr>
          <w:rFonts w:ascii="Times New Roman" w:eastAsia="Times New Roman" w:hAnsi="Times New Roman" w:cs="Times New Roman"/>
          <w:sz w:val="24"/>
          <w:szCs w:val="24"/>
        </w:rPr>
        <w:t xml:space="preserve">puhul </w:t>
      </w:r>
      <w:commentRangeStart w:id="216"/>
      <w:r w:rsidRPr="005E01F9">
        <w:rPr>
          <w:rFonts w:ascii="Times New Roman" w:eastAsia="Times New Roman" w:hAnsi="Times New Roman" w:cs="Times New Roman"/>
          <w:sz w:val="24"/>
          <w:szCs w:val="24"/>
        </w:rPr>
        <w:t>täiendavalt</w:t>
      </w:r>
      <w:commentRangeEnd w:id="216"/>
      <w:r w:rsidR="005E01F9">
        <w:rPr>
          <w:rStyle w:val="Kommentaariviide"/>
        </w:rPr>
        <w:commentReference w:id="216"/>
      </w:r>
      <w:r w:rsidRPr="00EA3268">
        <w:rPr>
          <w:rFonts w:ascii="Times New Roman" w:eastAsia="Times New Roman" w:hAnsi="Times New Roman" w:cs="Times New Roman"/>
          <w:sz w:val="24"/>
          <w:szCs w:val="24"/>
        </w:rPr>
        <w:t xml:space="preserve"> </w:t>
      </w:r>
      <w:ins w:id="217" w:author="Mari Koik" w:date="2024-05-14T21:33:00Z">
        <w:r w:rsidR="000325CD">
          <w:rPr>
            <w:rFonts w:ascii="Times New Roman" w:eastAsia="Times New Roman" w:hAnsi="Times New Roman" w:cs="Times New Roman"/>
            <w:sz w:val="24"/>
            <w:szCs w:val="24"/>
          </w:rPr>
          <w:t xml:space="preserve">pärast </w:t>
        </w:r>
      </w:ins>
      <w:r w:rsidRPr="00EA3268">
        <w:rPr>
          <w:rFonts w:ascii="Times New Roman" w:eastAsia="Times New Roman" w:hAnsi="Times New Roman" w:cs="Times New Roman"/>
          <w:sz w:val="24"/>
          <w:szCs w:val="24"/>
        </w:rPr>
        <w:t>keskharidus- või kutseõppesse vastuvõtmist. Ettevalmistava õppe lõpetajale väljastatakse lõputunnistus.</w:t>
      </w:r>
    </w:p>
    <w:p w14:paraId="10C61F1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BA409DB" w14:textId="1D9E64EB"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lastRenderedPageBreak/>
        <w:t>(6) Saavutatud õpiväljundeid võib õppeasutus, kuhu ettevalmistava õppe lõpetanud õp</w:t>
      </w:r>
      <w:ins w:id="218" w:author="Mari Koik" w:date="2024-05-14T21:33:00Z">
        <w:r w:rsidR="000325CD">
          <w:rPr>
            <w:rFonts w:ascii="Times New Roman" w:eastAsia="Times New Roman" w:hAnsi="Times New Roman" w:cs="Times New Roman"/>
            <w:sz w:val="24"/>
            <w:szCs w:val="24"/>
          </w:rPr>
          <w:t>ilane</w:t>
        </w:r>
      </w:ins>
      <w:del w:id="219" w:author="Mari Koik" w:date="2024-05-14T21:33:00Z">
        <w:r w:rsidRPr="00EA3268" w:rsidDel="000325CD">
          <w:rPr>
            <w:rFonts w:ascii="Times New Roman" w:eastAsia="Times New Roman" w:hAnsi="Times New Roman" w:cs="Times New Roman"/>
            <w:sz w:val="24"/>
            <w:szCs w:val="24"/>
          </w:rPr>
          <w:delText>pija</w:delText>
        </w:r>
      </w:del>
      <w:r w:rsidRPr="00EA3268">
        <w:rPr>
          <w:rFonts w:ascii="Times New Roman" w:eastAsia="Times New Roman" w:hAnsi="Times New Roman" w:cs="Times New Roman"/>
          <w:sz w:val="24"/>
          <w:szCs w:val="24"/>
        </w:rPr>
        <w:t xml:space="preserve"> kandideerib, arvestada nii õpingute jätkamiseks vajalike vastuvõtutingimuste täitmisena kui ka järgneva </w:t>
      </w:r>
      <w:del w:id="220" w:author="Mari Koik" w:date="2024-05-14T17:31:00Z">
        <w:r w:rsidRPr="00EA3268" w:rsidDel="006E029E">
          <w:rPr>
            <w:rFonts w:ascii="Times New Roman" w:eastAsia="Times New Roman" w:hAnsi="Times New Roman" w:cs="Times New Roman"/>
            <w:sz w:val="24"/>
            <w:szCs w:val="24"/>
          </w:rPr>
          <w:delText xml:space="preserve">läbitava </w:delText>
        </w:r>
      </w:del>
      <w:r w:rsidRPr="00EA3268">
        <w:rPr>
          <w:rFonts w:ascii="Times New Roman" w:eastAsia="Times New Roman" w:hAnsi="Times New Roman" w:cs="Times New Roman"/>
          <w:sz w:val="24"/>
          <w:szCs w:val="24"/>
        </w:rPr>
        <w:t xml:space="preserve">õppekava </w:t>
      </w:r>
      <w:del w:id="221" w:author="Mari Koik" w:date="2024-05-14T17:31:00Z">
        <w:r w:rsidRPr="00EA3268" w:rsidDel="006E029E">
          <w:rPr>
            <w:rFonts w:ascii="Times New Roman" w:eastAsia="Times New Roman" w:hAnsi="Times New Roman" w:cs="Times New Roman"/>
            <w:sz w:val="24"/>
            <w:szCs w:val="24"/>
          </w:rPr>
          <w:delText xml:space="preserve">täitmise </w:delText>
        </w:r>
      </w:del>
      <w:r w:rsidRPr="00EA3268">
        <w:rPr>
          <w:rFonts w:ascii="Times New Roman" w:eastAsia="Times New Roman" w:hAnsi="Times New Roman" w:cs="Times New Roman"/>
          <w:sz w:val="24"/>
          <w:szCs w:val="24"/>
        </w:rPr>
        <w:t xml:space="preserve">osana.“; </w:t>
      </w:r>
    </w:p>
    <w:p w14:paraId="7F1ACF20" w14:textId="77777777" w:rsidR="00EA3268" w:rsidRPr="00EA3268" w:rsidRDefault="00EA3268" w:rsidP="00EA3268">
      <w:pPr>
        <w:spacing w:after="0" w:line="240" w:lineRule="auto"/>
        <w:rPr>
          <w:rFonts w:ascii="Times New Roman" w:eastAsia="Calibri" w:hAnsi="Times New Roman" w:cs="Times New Roman"/>
          <w:b/>
          <w:bCs/>
          <w:sz w:val="24"/>
          <w:szCs w:val="24"/>
        </w:rPr>
      </w:pPr>
    </w:p>
    <w:p w14:paraId="42890426"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b/>
          <w:bCs/>
          <w:sz w:val="24"/>
          <w:szCs w:val="24"/>
        </w:rPr>
        <w:t>10)</w:t>
      </w:r>
      <w:r w:rsidRPr="00EA3268">
        <w:rPr>
          <w:rFonts w:ascii="Times New Roman" w:eastAsia="Calibri" w:hAnsi="Times New Roman" w:cs="Times New Roman"/>
          <w:sz w:val="24"/>
          <w:szCs w:val="24"/>
        </w:rPr>
        <w:t xml:space="preserve"> paragrahvi 25 täiendatakse lõikega 4</w:t>
      </w:r>
      <w:r w:rsidRPr="00EA3268">
        <w:rPr>
          <w:rFonts w:ascii="Times New Roman" w:eastAsia="Calibri" w:hAnsi="Times New Roman" w:cs="Times New Roman"/>
          <w:sz w:val="24"/>
          <w:szCs w:val="24"/>
          <w:vertAlign w:val="superscript"/>
        </w:rPr>
        <w:t>1</w:t>
      </w:r>
      <w:r w:rsidRPr="00EA3268">
        <w:rPr>
          <w:rFonts w:ascii="Times New Roman" w:eastAsia="Calibri" w:hAnsi="Times New Roman" w:cs="Times New Roman"/>
          <w:sz w:val="24"/>
          <w:szCs w:val="24"/>
        </w:rPr>
        <w:t xml:space="preserve"> järgmises sõnastuses: </w:t>
      </w:r>
    </w:p>
    <w:p w14:paraId="1D70F3A8" w14:textId="77777777" w:rsidR="00EA3268" w:rsidRPr="00EA3268" w:rsidRDefault="00EA3268" w:rsidP="00BB64CD">
      <w:pPr>
        <w:spacing w:after="0" w:line="240" w:lineRule="auto"/>
        <w:jc w:val="both"/>
        <w:rPr>
          <w:rFonts w:ascii="Times New Roman" w:eastAsia="Calibri" w:hAnsi="Times New Roman" w:cs="Times New Roman"/>
          <w:sz w:val="24"/>
          <w:szCs w:val="24"/>
        </w:rPr>
      </w:pPr>
    </w:p>
    <w:p w14:paraId="1140434F" w14:textId="3E20E2D9"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Calibri" w:hAnsi="Times New Roman" w:cs="Times New Roman"/>
          <w:sz w:val="24"/>
          <w:szCs w:val="24"/>
        </w:rPr>
        <w:t>„(4</w:t>
      </w:r>
      <w:r w:rsidRPr="00EA3268">
        <w:rPr>
          <w:rFonts w:ascii="Times New Roman" w:eastAsia="Calibri" w:hAnsi="Times New Roman" w:cs="Times New Roman"/>
          <w:sz w:val="24"/>
          <w:szCs w:val="24"/>
          <w:vertAlign w:val="superscript"/>
        </w:rPr>
        <w:t>1</w:t>
      </w:r>
      <w:r w:rsidRPr="00EA3268">
        <w:rPr>
          <w:rFonts w:ascii="Times New Roman" w:eastAsia="Calibri" w:hAnsi="Times New Roman" w:cs="Times New Roman"/>
          <w:sz w:val="24"/>
          <w:szCs w:val="24"/>
        </w:rPr>
        <w:t xml:space="preserve">) Põhiharidusega õppimiskohustusliku </w:t>
      </w:r>
      <w:commentRangeStart w:id="222"/>
      <w:ins w:id="223" w:author="Mari Koik" w:date="2024-05-15T11:56:00Z">
        <w:r w:rsidR="00AD209E">
          <w:rPr>
            <w:rFonts w:ascii="Times New Roman" w:eastAsia="Calibri" w:hAnsi="Times New Roman" w:cs="Times New Roman"/>
            <w:sz w:val="24"/>
            <w:szCs w:val="24"/>
          </w:rPr>
          <w:t>õpilase</w:t>
        </w:r>
      </w:ins>
      <w:del w:id="224" w:author="Mari Koik" w:date="2024-05-15T11:56:00Z">
        <w:r w:rsidRPr="00EA3268" w:rsidDel="00AD209E">
          <w:rPr>
            <w:rFonts w:ascii="Times New Roman" w:eastAsia="Calibri" w:hAnsi="Times New Roman" w:cs="Times New Roman"/>
            <w:sz w:val="24"/>
            <w:szCs w:val="24"/>
          </w:rPr>
          <w:delText>isiku</w:delText>
        </w:r>
      </w:del>
      <w:r w:rsidRPr="00EA3268" w:rsidDel="00233CEB">
        <w:rPr>
          <w:rFonts w:ascii="Times New Roman" w:eastAsia="Calibri" w:hAnsi="Times New Roman" w:cs="Times New Roman"/>
          <w:sz w:val="24"/>
          <w:szCs w:val="24"/>
        </w:rPr>
        <w:t xml:space="preserve"> </w:t>
      </w:r>
      <w:commentRangeEnd w:id="222"/>
      <w:r w:rsidR="00AD209E">
        <w:rPr>
          <w:rStyle w:val="Kommentaariviide"/>
        </w:rPr>
        <w:commentReference w:id="222"/>
      </w:r>
      <w:r w:rsidRPr="00EA3268">
        <w:rPr>
          <w:rFonts w:ascii="Times New Roman" w:eastAsia="Calibri" w:hAnsi="Times New Roman" w:cs="Times New Roman"/>
          <w:sz w:val="24"/>
          <w:szCs w:val="24"/>
        </w:rPr>
        <w:t>vastuvõtu korraldab kool hariduse infosüsteemi elektroonilises keskkonnas. Vastuvõtt, sealhulgas jätkuvastuvõtt</w:t>
      </w:r>
      <w:ins w:id="225" w:author="Mari Koik" w:date="2024-05-14T17:31:00Z">
        <w:r w:rsidR="006E029E">
          <w:rPr>
            <w:rFonts w:ascii="Times New Roman" w:eastAsia="Calibri" w:hAnsi="Times New Roman" w:cs="Times New Roman"/>
            <w:sz w:val="24"/>
            <w:szCs w:val="24"/>
          </w:rPr>
          <w:t>,</w:t>
        </w:r>
      </w:ins>
      <w:r w:rsidRPr="00EA3268">
        <w:rPr>
          <w:rFonts w:ascii="Times New Roman" w:eastAsia="Calibri" w:hAnsi="Times New Roman" w:cs="Times New Roman"/>
          <w:sz w:val="24"/>
          <w:szCs w:val="24"/>
        </w:rPr>
        <w:t xml:space="preserve"> peab olema lõpetatud hiljemalt 31. augustiks. Pärast vastuvõttu vabaks jäänud koolituskohtade info avalikustab kool oma veebilehel.“;</w:t>
      </w:r>
    </w:p>
    <w:p w14:paraId="6962E7E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1268016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11)</w:t>
      </w:r>
      <w:r w:rsidRPr="00EA3268">
        <w:rPr>
          <w:rFonts w:ascii="Times New Roman" w:eastAsia="Times New Roman" w:hAnsi="Times New Roman" w:cs="Times New Roman"/>
          <w:sz w:val="24"/>
          <w:szCs w:val="24"/>
        </w:rPr>
        <w:t xml:space="preserve"> paragrahvi 25 lõiget 9 täiendatakse pärast sõna „direktoril“ sõnadega „või tema volitatud isikul“;</w:t>
      </w:r>
    </w:p>
    <w:p w14:paraId="3B09CC5E"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1F1FBBB" w14:textId="77777777" w:rsidR="00EA3268" w:rsidRPr="00EA3268" w:rsidRDefault="00EA3268" w:rsidP="00BB64CD">
      <w:pPr>
        <w:spacing w:after="0" w:line="240" w:lineRule="auto"/>
        <w:jc w:val="both"/>
        <w:rPr>
          <w:rFonts w:ascii="Times New Roman" w:eastAsia="Calibri" w:hAnsi="Times New Roman" w:cs="Times New Roman"/>
          <w:sz w:val="24"/>
          <w:szCs w:val="24"/>
        </w:rPr>
      </w:pPr>
      <w:r w:rsidRPr="00EA3268">
        <w:rPr>
          <w:rFonts w:ascii="Times New Roman" w:eastAsia="Times New Roman" w:hAnsi="Times New Roman" w:cs="Times New Roman"/>
          <w:b/>
          <w:bCs/>
          <w:sz w:val="24"/>
          <w:szCs w:val="24"/>
        </w:rPr>
        <w:t>12)</w:t>
      </w:r>
      <w:r w:rsidRPr="00EA3268">
        <w:rPr>
          <w:rFonts w:ascii="Times New Roman" w:eastAsia="Times New Roman" w:hAnsi="Times New Roman" w:cs="Times New Roman"/>
          <w:sz w:val="24"/>
          <w:szCs w:val="24"/>
        </w:rPr>
        <w:t xml:space="preserve"> </w:t>
      </w:r>
      <w:r w:rsidRPr="00EA3268">
        <w:rPr>
          <w:rFonts w:ascii="Times New Roman" w:eastAsia="Calibri" w:hAnsi="Times New Roman" w:cs="Times New Roman"/>
          <w:sz w:val="24"/>
          <w:szCs w:val="24"/>
        </w:rPr>
        <w:t xml:space="preserve">paragrahvi 25 lõikest 9 jäetakse välja sõnad „tuge saavale“; </w:t>
      </w:r>
    </w:p>
    <w:p w14:paraId="3B52F6A5"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78CCFD3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13)</w:t>
      </w:r>
      <w:r w:rsidRPr="00EA3268">
        <w:rPr>
          <w:rFonts w:ascii="Times New Roman" w:eastAsia="Times New Roman" w:hAnsi="Times New Roman" w:cs="Times New Roman"/>
          <w:sz w:val="24"/>
          <w:szCs w:val="24"/>
        </w:rPr>
        <w:t xml:space="preserve"> paragrahvi 32 lõike 2 teine lause tunnistatakse kehtetuks;</w:t>
      </w:r>
    </w:p>
    <w:p w14:paraId="6B1C3A8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4FECCA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14)</w:t>
      </w:r>
      <w:r w:rsidRPr="00EA3268">
        <w:rPr>
          <w:rFonts w:ascii="Times New Roman" w:eastAsia="Times New Roman" w:hAnsi="Times New Roman" w:cs="Times New Roman"/>
          <w:sz w:val="24"/>
          <w:szCs w:val="24"/>
        </w:rPr>
        <w:t xml:space="preserve"> paragrahvi 32 lõiked 4−10 tunnistatakse kehtetuks; </w:t>
      </w:r>
    </w:p>
    <w:p w14:paraId="2DFCDFC8"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5921C456"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15)</w:t>
      </w:r>
      <w:r w:rsidRPr="00EA3268">
        <w:rPr>
          <w:rFonts w:ascii="Times New Roman" w:eastAsia="Times New Roman" w:hAnsi="Times New Roman" w:cs="Times New Roman"/>
          <w:sz w:val="24"/>
          <w:szCs w:val="24"/>
        </w:rPr>
        <w:t xml:space="preserve"> </w:t>
      </w:r>
      <w:commentRangeStart w:id="226"/>
      <w:r w:rsidRPr="00EA3268">
        <w:rPr>
          <w:rFonts w:ascii="Times New Roman" w:eastAsia="Times New Roman" w:hAnsi="Times New Roman" w:cs="Times New Roman"/>
          <w:sz w:val="24"/>
          <w:szCs w:val="24"/>
        </w:rPr>
        <w:t>seadust täiendatakse §-ga 32</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 </w:t>
      </w:r>
      <w:commentRangeEnd w:id="226"/>
      <w:r w:rsidR="00490204">
        <w:rPr>
          <w:rStyle w:val="Kommentaariviide"/>
        </w:rPr>
        <w:commentReference w:id="226"/>
      </w:r>
    </w:p>
    <w:p w14:paraId="7F75F86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BC837A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32</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Õpilase arengu ja õppimise toetamine</w:t>
      </w:r>
    </w:p>
    <w:p w14:paraId="7B0AE0A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B590CF4" w14:textId="18FC747E" w:rsidR="00EA3268" w:rsidRPr="00EA3268" w:rsidRDefault="00EA3268" w:rsidP="00BB64CD">
      <w:pPr>
        <w:spacing w:after="0" w:line="240" w:lineRule="auto"/>
        <w:jc w:val="both"/>
        <w:rPr>
          <w:rFonts w:ascii="Times New Roman" w:eastAsia="Times New Roman" w:hAnsi="Times New Roman" w:cs="Times New Roman"/>
          <w:color w:val="202020"/>
          <w:sz w:val="24"/>
          <w:szCs w:val="24"/>
        </w:rPr>
      </w:pPr>
      <w:r w:rsidRPr="00EA3268">
        <w:rPr>
          <w:rFonts w:ascii="Times New Roman" w:eastAsia="Times New Roman" w:hAnsi="Times New Roman" w:cs="Times New Roman"/>
          <w:sz w:val="24"/>
          <w:szCs w:val="24"/>
        </w:rPr>
        <w:t>(1) Õpilase arengu ja õppimise toetamisel ning k</w:t>
      </w:r>
      <w:r w:rsidRPr="00EA3268">
        <w:rPr>
          <w:rFonts w:ascii="Times New Roman" w:eastAsia="Times New Roman" w:hAnsi="Times New Roman" w:cs="Times New Roman"/>
          <w:color w:val="202020"/>
          <w:sz w:val="24"/>
          <w:szCs w:val="24"/>
        </w:rPr>
        <w:t xml:space="preserve">valiteetse kutsehariduse </w:t>
      </w:r>
      <w:del w:id="227" w:author="Mari Koik" w:date="2024-05-14T21:34:00Z">
        <w:r w:rsidRPr="00226B13" w:rsidDel="000325CD">
          <w:rPr>
            <w:rFonts w:ascii="Times New Roman" w:eastAsia="Times New Roman" w:hAnsi="Times New Roman" w:cs="Times New Roman"/>
            <w:color w:val="202020"/>
            <w:sz w:val="24"/>
            <w:szCs w:val="24"/>
          </w:rPr>
          <w:delText xml:space="preserve">osutamisel </w:delText>
        </w:r>
      </w:del>
      <w:ins w:id="228" w:author="Mari Koik" w:date="2024-05-14T21:34:00Z">
        <w:r w:rsidR="000325CD" w:rsidRPr="00226B13">
          <w:rPr>
            <w:rFonts w:ascii="Times New Roman" w:eastAsia="Times New Roman" w:hAnsi="Times New Roman" w:cs="Times New Roman"/>
            <w:color w:val="202020"/>
            <w:sz w:val="24"/>
            <w:szCs w:val="24"/>
          </w:rPr>
          <w:t>andmisel</w:t>
        </w:r>
        <w:r w:rsidR="000325CD" w:rsidRPr="00EA3268">
          <w:rPr>
            <w:rFonts w:ascii="Times New Roman" w:eastAsia="Times New Roman" w:hAnsi="Times New Roman" w:cs="Times New Roman"/>
            <w:color w:val="202020"/>
            <w:sz w:val="24"/>
            <w:szCs w:val="24"/>
          </w:rPr>
          <w:t xml:space="preserve"> </w:t>
        </w:r>
      </w:ins>
      <w:r w:rsidRPr="00EA3268">
        <w:rPr>
          <w:rFonts w:ascii="Times New Roman" w:eastAsia="Times New Roman" w:hAnsi="Times New Roman" w:cs="Times New Roman"/>
          <w:color w:val="202020"/>
          <w:sz w:val="24"/>
          <w:szCs w:val="24"/>
        </w:rPr>
        <w:t>järgib kool kaasava hariduse põhimõtteid ning tagab toe võrdväärse kättesaadavuse kõigile õpilastele.</w:t>
      </w:r>
    </w:p>
    <w:p w14:paraId="5252E5F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14C781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Õpilase arengu ja õppimise toetamise, sealhulgas tugimeetmete rakendamise tingimused ja korra kehtestab valdkonna eest vastutav minister määrusega.</w:t>
      </w:r>
    </w:p>
    <w:p w14:paraId="7DA8CC6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FB6330E" w14:textId="233689E9"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(3) Kool võib õpilase individuaalsuse arvestamiseks teha muudatusi või kohandusi õppeajas, õppesisus, õppekorralduses ja õppekeskkonnas, koostades õpilasele kooli õppekava alusel individuaalse õppekava. Seejuures peavad individuaalse õppekava õpiväljundid kattuma kooli õppekavas kirjeldatutega. Individuaalse õppekava kinnitab kooli direktor või tema </w:t>
      </w:r>
      <w:del w:id="229" w:author="Mari Koik" w:date="2024-05-14T17:34:00Z">
        <w:r w:rsidRPr="00EA3268" w:rsidDel="006E029E">
          <w:rPr>
            <w:rFonts w:ascii="Times New Roman" w:eastAsia="Times New Roman" w:hAnsi="Times New Roman" w:cs="Times New Roman"/>
            <w:sz w:val="24"/>
            <w:szCs w:val="24"/>
          </w:rPr>
          <w:delText xml:space="preserve">poolt </w:delText>
        </w:r>
      </w:del>
      <w:r w:rsidRPr="00EA3268">
        <w:rPr>
          <w:rFonts w:ascii="Times New Roman" w:eastAsia="Times New Roman" w:hAnsi="Times New Roman" w:cs="Times New Roman"/>
          <w:sz w:val="24"/>
          <w:szCs w:val="24"/>
        </w:rPr>
        <w:t>volitatud isik.</w:t>
      </w:r>
    </w:p>
    <w:p w14:paraId="1BD17D6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EC384D2" w14:textId="14F67859"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(4) Õppimiskohustusliku õpilase õppetöös osalemise </w:t>
      </w:r>
      <w:del w:id="230" w:author="Mari Koik" w:date="2024-05-14T17:34:00Z">
        <w:r w:rsidRPr="00EA3268" w:rsidDel="006E029E">
          <w:rPr>
            <w:rFonts w:ascii="Times New Roman" w:eastAsia="Times New Roman" w:hAnsi="Times New Roman" w:cs="Times New Roman"/>
            <w:sz w:val="24"/>
            <w:szCs w:val="24"/>
          </w:rPr>
          <w:delText xml:space="preserve">osas </w:delText>
        </w:r>
      </w:del>
      <w:ins w:id="231" w:author="Mari Koik" w:date="2024-05-14T17:34:00Z">
        <w:r w:rsidR="006E029E">
          <w:rPr>
            <w:rFonts w:ascii="Times New Roman" w:eastAsia="Times New Roman" w:hAnsi="Times New Roman" w:cs="Times New Roman"/>
            <w:sz w:val="24"/>
            <w:szCs w:val="24"/>
          </w:rPr>
          <w:t>üle</w:t>
        </w:r>
        <w:r w:rsidR="006E029E"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arvestuse pidamiseks ja õppimiskohustuse täitmise tagamiseks rakendab kool põhikooli- ja gümnaasiumiseaduse § 35 lõikeid 2 ja 4 ning § 36.“;</w:t>
      </w:r>
    </w:p>
    <w:p w14:paraId="3DCB47ED"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A932E8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16)</w:t>
      </w:r>
      <w:r w:rsidRPr="00EA3268">
        <w:rPr>
          <w:rFonts w:ascii="Times New Roman" w:eastAsia="Times New Roman" w:hAnsi="Times New Roman" w:cs="Times New Roman"/>
          <w:sz w:val="24"/>
          <w:szCs w:val="24"/>
        </w:rPr>
        <w:t xml:space="preserve"> paragrahvi 34 lõige 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tunnistatakse kehtetuks; </w:t>
      </w:r>
    </w:p>
    <w:p w14:paraId="3B6DE729"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249E71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17)</w:t>
      </w:r>
      <w:r w:rsidRPr="00EA3268">
        <w:rPr>
          <w:rFonts w:ascii="Times New Roman" w:eastAsia="Times New Roman" w:hAnsi="Times New Roman" w:cs="Times New Roman"/>
          <w:sz w:val="24"/>
          <w:szCs w:val="24"/>
        </w:rPr>
        <w:t xml:space="preserve"> </w:t>
      </w:r>
      <w:commentRangeStart w:id="232"/>
      <w:r w:rsidRPr="00EA3268">
        <w:rPr>
          <w:rFonts w:ascii="Times New Roman" w:eastAsia="Times New Roman" w:hAnsi="Times New Roman" w:cs="Times New Roman"/>
          <w:sz w:val="24"/>
          <w:szCs w:val="24"/>
        </w:rPr>
        <w:t>paragrahvi 34 täiendatakse lõikega 1</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xml:space="preserve"> järgmises sõnastuses: </w:t>
      </w:r>
      <w:commentRangeEnd w:id="232"/>
      <w:r w:rsidR="000D6454">
        <w:rPr>
          <w:rStyle w:val="Kommentaariviide"/>
        </w:rPr>
        <w:commentReference w:id="232"/>
      </w:r>
    </w:p>
    <w:p w14:paraId="6834077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F106350"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Käesoleva seaduse § 51 lõikes 3 sätestatud juhul väljastab kool õpilasele kooli lõpetamisel põhikooli või gümnaasiumi lõputunnistuse, millel on kutseõppe läbimist tõendav kanne, või kutseõppeasutuse lõputunnistuse või mõlemad.“;</w:t>
      </w:r>
    </w:p>
    <w:p w14:paraId="22BECC2E"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CABCB9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18)</w:t>
      </w:r>
      <w:r w:rsidRPr="00EA3268">
        <w:rPr>
          <w:rFonts w:ascii="Times New Roman" w:eastAsia="Times New Roman" w:hAnsi="Times New Roman" w:cs="Times New Roman"/>
          <w:sz w:val="24"/>
          <w:szCs w:val="24"/>
        </w:rPr>
        <w:t xml:space="preserve"> seadust </w:t>
      </w:r>
      <w:commentRangeStart w:id="233"/>
      <w:r w:rsidRPr="00EA3268">
        <w:rPr>
          <w:rFonts w:ascii="Times New Roman" w:eastAsia="Times New Roman" w:hAnsi="Times New Roman" w:cs="Times New Roman"/>
          <w:sz w:val="24"/>
          <w:szCs w:val="24"/>
        </w:rPr>
        <w:t>täiendatakse §-</w:t>
      </w:r>
      <w:del w:id="234" w:author="Mari Koik" w:date="2024-05-15T17:05:00Z">
        <w:r w:rsidRPr="00EA3268" w:rsidDel="00226B13">
          <w:rPr>
            <w:rFonts w:ascii="Times New Roman" w:eastAsia="Times New Roman" w:hAnsi="Times New Roman" w:cs="Times New Roman"/>
            <w:sz w:val="24"/>
            <w:szCs w:val="24"/>
          </w:rPr>
          <w:delText>i</w:delText>
        </w:r>
      </w:del>
      <w:r w:rsidRPr="00EA3268">
        <w:rPr>
          <w:rFonts w:ascii="Times New Roman" w:eastAsia="Times New Roman" w:hAnsi="Times New Roman" w:cs="Times New Roman"/>
          <w:sz w:val="24"/>
          <w:szCs w:val="24"/>
        </w:rPr>
        <w:t>ga 34</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w:t>
      </w:r>
      <w:commentRangeEnd w:id="233"/>
      <w:r w:rsidR="009E33D7">
        <w:rPr>
          <w:rStyle w:val="Kommentaariviide"/>
        </w:rPr>
        <w:commentReference w:id="233"/>
      </w:r>
      <w:r w:rsidRPr="00EA3268">
        <w:rPr>
          <w:rFonts w:ascii="Times New Roman" w:eastAsia="Times New Roman" w:hAnsi="Times New Roman" w:cs="Times New Roman"/>
          <w:sz w:val="24"/>
          <w:szCs w:val="24"/>
        </w:rPr>
        <w:t xml:space="preserve">sõnastuses: </w:t>
      </w:r>
    </w:p>
    <w:p w14:paraId="35AD3EC3" w14:textId="77777777" w:rsidR="00EA3268" w:rsidRPr="00EA3268" w:rsidRDefault="00EA3268" w:rsidP="00BB64CD">
      <w:pPr>
        <w:spacing w:after="0" w:line="240" w:lineRule="auto"/>
        <w:jc w:val="both"/>
        <w:rPr>
          <w:rFonts w:ascii="Times New Roman" w:eastAsia="Times New Roman" w:hAnsi="Times New Roman" w:cs="Times New Roman"/>
          <w:sz w:val="24"/>
          <w:szCs w:val="24"/>
          <w:highlight w:val="yellow"/>
        </w:rPr>
      </w:pPr>
    </w:p>
    <w:p w14:paraId="524D847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34</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Õpilase koolist väljaarvamine</w:t>
      </w:r>
    </w:p>
    <w:p w14:paraId="02DEFFC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008350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 Õpilane arvatakse koolist välja: </w:t>
      </w:r>
    </w:p>
    <w:p w14:paraId="15E6904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 kui õpilane on täitnud kutseõppe tasemeõppe lõpetamise tingimused ja talle on väljastatud lõputunnistus; </w:t>
      </w:r>
    </w:p>
    <w:p w14:paraId="4938E820" w14:textId="14169E13"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2) kui õpilane või piiratud teovõimega õpilase </w:t>
      </w:r>
      <w:ins w:id="235" w:author="Mari Koik" w:date="2024-05-14T21:37:00Z">
        <w:r w:rsidR="00727296">
          <w:rPr>
            <w:rFonts w:ascii="Times New Roman" w:eastAsia="Times New Roman" w:hAnsi="Times New Roman" w:cs="Times New Roman"/>
            <w:sz w:val="24"/>
            <w:szCs w:val="24"/>
          </w:rPr>
          <w:t xml:space="preserve">puhul tema </w:t>
        </w:r>
      </w:ins>
      <w:r w:rsidRPr="00EA3268">
        <w:rPr>
          <w:rFonts w:ascii="Times New Roman" w:eastAsia="Times New Roman" w:hAnsi="Times New Roman" w:cs="Times New Roman"/>
          <w:sz w:val="24"/>
          <w:szCs w:val="24"/>
        </w:rPr>
        <w:t>vanem on koolile esita</w:t>
      </w:r>
      <w:ins w:id="236" w:author="Mari Koik" w:date="2024-05-14T21:37:00Z">
        <w:r w:rsidR="00727296">
          <w:rPr>
            <w:rFonts w:ascii="Times New Roman" w:eastAsia="Times New Roman" w:hAnsi="Times New Roman" w:cs="Times New Roman"/>
            <w:sz w:val="24"/>
            <w:szCs w:val="24"/>
          </w:rPr>
          <w:t>n</w:t>
        </w:r>
      </w:ins>
      <w:del w:id="237" w:author="Mari Koik" w:date="2024-05-14T21:37:00Z">
        <w:r w:rsidRPr="00EA3268" w:rsidDel="00727296">
          <w:rPr>
            <w:rFonts w:ascii="Times New Roman" w:eastAsia="Times New Roman" w:hAnsi="Times New Roman" w:cs="Times New Roman"/>
            <w:sz w:val="24"/>
            <w:szCs w:val="24"/>
          </w:rPr>
          <w:delText>t</w:delText>
        </w:r>
      </w:del>
      <w:r w:rsidRPr="00EA3268">
        <w:rPr>
          <w:rFonts w:ascii="Times New Roman" w:eastAsia="Times New Roman" w:hAnsi="Times New Roman" w:cs="Times New Roman"/>
          <w:sz w:val="24"/>
          <w:szCs w:val="24"/>
        </w:rPr>
        <w:t xml:space="preserve">ud sellekohase avalduse; </w:t>
      </w:r>
    </w:p>
    <w:p w14:paraId="272DFDA6" w14:textId="1A4408D6"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3) kui õpilane ei ole mõjuva põhjuseta asunud õppetööle kahe nädala jooksul pärast õppetöö algust, välja arvatud õppimiskohustuslik õpilane; </w:t>
      </w:r>
    </w:p>
    <w:p w14:paraId="2A68A3F8" w14:textId="4F0BF3C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4) õppekava sulgemisel, kui õpilane ei ole õppekava sulgemise </w:t>
      </w:r>
      <w:del w:id="238" w:author="Mari Koik" w:date="2024-05-14T21:37:00Z">
        <w:r w:rsidRPr="00EA3268" w:rsidDel="00727296">
          <w:rPr>
            <w:rFonts w:ascii="Times New Roman" w:eastAsia="Times New Roman" w:hAnsi="Times New Roman" w:cs="Times New Roman"/>
            <w:sz w:val="24"/>
            <w:szCs w:val="24"/>
          </w:rPr>
          <w:delText xml:space="preserve">hetkeks </w:delText>
        </w:r>
      </w:del>
      <w:ins w:id="239" w:author="Mari Koik" w:date="2024-05-14T21:37:00Z">
        <w:r w:rsidR="00727296">
          <w:rPr>
            <w:rFonts w:ascii="Times New Roman" w:eastAsia="Times New Roman" w:hAnsi="Times New Roman" w:cs="Times New Roman"/>
            <w:sz w:val="24"/>
            <w:szCs w:val="24"/>
          </w:rPr>
          <w:t>ajaks</w:t>
        </w:r>
        <w:r w:rsidR="00727296"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avaldanud soovi minna üle teisele õppekavale, </w:t>
      </w:r>
      <w:commentRangeStart w:id="240"/>
      <w:r w:rsidRPr="00EA3268">
        <w:rPr>
          <w:rFonts w:ascii="Times New Roman" w:eastAsia="Times New Roman" w:hAnsi="Times New Roman" w:cs="Times New Roman"/>
          <w:sz w:val="24"/>
          <w:szCs w:val="24"/>
        </w:rPr>
        <w:t>välja arvatud õppimiskohustuslik õpilane</w:t>
      </w:r>
      <w:commentRangeEnd w:id="240"/>
      <w:r w:rsidR="008048BA">
        <w:rPr>
          <w:rStyle w:val="Kommentaariviide"/>
        </w:rPr>
        <w:commentReference w:id="240"/>
      </w:r>
      <w:r w:rsidRPr="00EA3268">
        <w:rPr>
          <w:rFonts w:ascii="Times New Roman" w:eastAsia="Times New Roman" w:hAnsi="Times New Roman" w:cs="Times New Roman"/>
          <w:sz w:val="24"/>
          <w:szCs w:val="24"/>
        </w:rPr>
        <w:t xml:space="preserve">; </w:t>
      </w:r>
    </w:p>
    <w:p w14:paraId="0B6732B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5) kui õpilane õppis vanglas korraldatud kutseõppes, kuid ei jätka kahe kuu jooksul pärast vabanemist õpinguid koolis; </w:t>
      </w:r>
    </w:p>
    <w:p w14:paraId="111082BA" w14:textId="4C79A3E0"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6) kui õpilane ei täida õppekava nominaalkestuse jooksul kutseõppe lõpetamise tingimusi ja tema õppeaega ei ole individuaalse õppekava alusel muudetud või </w:t>
      </w:r>
      <w:ins w:id="241" w:author="Mari Koik" w:date="2024-05-15T11:46:00Z">
        <w:r w:rsidR="009939DE">
          <w:rPr>
            <w:rFonts w:ascii="Times New Roman" w:eastAsia="Times New Roman" w:hAnsi="Times New Roman" w:cs="Times New Roman"/>
            <w:sz w:val="24"/>
            <w:szCs w:val="24"/>
          </w:rPr>
          <w:t xml:space="preserve">ei </w:t>
        </w:r>
      </w:ins>
      <w:ins w:id="242" w:author="Mari Koik" w:date="2024-05-14T17:37:00Z">
        <w:r w:rsidR="006E029E">
          <w:rPr>
            <w:rFonts w:ascii="Times New Roman" w:eastAsia="Times New Roman" w:hAnsi="Times New Roman" w:cs="Times New Roman"/>
            <w:sz w:val="24"/>
            <w:szCs w:val="24"/>
          </w:rPr>
          <w:t xml:space="preserve">ole </w:t>
        </w:r>
      </w:ins>
      <w:r w:rsidRPr="00EA3268">
        <w:rPr>
          <w:rFonts w:ascii="Times New Roman" w:eastAsia="Times New Roman" w:hAnsi="Times New Roman" w:cs="Times New Roman"/>
          <w:sz w:val="24"/>
          <w:szCs w:val="24"/>
        </w:rPr>
        <w:t xml:space="preserve">tehtud kohandusi õppeajas, õppesisus </w:t>
      </w:r>
      <w:del w:id="243" w:author="Mari Koik" w:date="2024-05-14T17:37:00Z">
        <w:r w:rsidRPr="00EA3268" w:rsidDel="006E029E">
          <w:rPr>
            <w:rFonts w:ascii="Times New Roman" w:eastAsia="Times New Roman" w:hAnsi="Times New Roman" w:cs="Times New Roman"/>
            <w:sz w:val="24"/>
            <w:szCs w:val="24"/>
          </w:rPr>
          <w:delText xml:space="preserve">ja </w:delText>
        </w:r>
      </w:del>
      <w:ins w:id="244" w:author="Mari Koik" w:date="2024-05-15T17:05:00Z">
        <w:r w:rsidR="00226B13">
          <w:rPr>
            <w:rFonts w:ascii="Times New Roman" w:eastAsia="Times New Roman" w:hAnsi="Times New Roman" w:cs="Times New Roman"/>
            <w:sz w:val="24"/>
            <w:szCs w:val="24"/>
          </w:rPr>
          <w:t>või</w:t>
        </w:r>
      </w:ins>
      <w:ins w:id="245" w:author="Mari Koik" w:date="2024-05-14T17:37:00Z">
        <w:r w:rsidR="006E029E"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õppekorralduses, välja arvatud õppimiskohustuslik õpilane; </w:t>
      </w:r>
    </w:p>
    <w:p w14:paraId="4173C58E" w14:textId="3B658B36"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7) kui õpilane ohustab oma käitumisega teiste turvalisust koolis või rikub korduvalt kooli sisekorraeeskirjas kehtestatud käitumise üldnõudeid, välja arvatud õppimiskohustuslik õpilane;</w:t>
      </w:r>
    </w:p>
    <w:p w14:paraId="116EA3F8" w14:textId="53148ADC"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8) kui õpilasel on õpinguid takistavad olulised õppevõlgnevused õppekavaga määratud põhiõpingutes ja kool on eelnevalt </w:t>
      </w:r>
      <w:del w:id="246" w:author="Mari Koik" w:date="2024-05-15T17:03:00Z">
        <w:r w:rsidRPr="00EA3268" w:rsidDel="005E01F9">
          <w:rPr>
            <w:rFonts w:ascii="Times New Roman" w:eastAsia="Times New Roman" w:hAnsi="Times New Roman" w:cs="Times New Roman"/>
            <w:sz w:val="24"/>
            <w:szCs w:val="24"/>
          </w:rPr>
          <w:delText xml:space="preserve">õppija </w:delText>
        </w:r>
      </w:del>
      <w:ins w:id="247" w:author="Mari Koik" w:date="2024-05-15T17:03:00Z">
        <w:r w:rsidR="005E01F9" w:rsidRPr="00EA3268">
          <w:rPr>
            <w:rFonts w:ascii="Times New Roman" w:eastAsia="Times New Roman" w:hAnsi="Times New Roman" w:cs="Times New Roman"/>
            <w:sz w:val="24"/>
            <w:szCs w:val="24"/>
          </w:rPr>
          <w:t>õp</w:t>
        </w:r>
        <w:r w:rsidR="005E01F9">
          <w:rPr>
            <w:rFonts w:ascii="Times New Roman" w:eastAsia="Times New Roman" w:hAnsi="Times New Roman" w:cs="Times New Roman"/>
            <w:sz w:val="24"/>
            <w:szCs w:val="24"/>
          </w:rPr>
          <w:t>ilase</w:t>
        </w:r>
        <w:r w:rsidR="005E01F9"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toetamiseks rakendanud kõiki tema käsutuses olevaid toetusmeetmeid, välja arvatud õppimiskohustuslik õpilane; </w:t>
      </w:r>
    </w:p>
    <w:p w14:paraId="5C950A3A" w14:textId="7A7F0659"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9) </w:t>
      </w:r>
      <w:bookmarkStart w:id="248" w:name="_Hlk163661071"/>
      <w:r w:rsidRPr="00EA3268">
        <w:rPr>
          <w:rFonts w:ascii="Times New Roman" w:eastAsia="Times New Roman" w:hAnsi="Times New Roman" w:cs="Times New Roman"/>
          <w:sz w:val="24"/>
          <w:szCs w:val="24"/>
        </w:rPr>
        <w:t xml:space="preserve">kui õpilasel, kes ei osale õppetöös, puuduvad Eesti elukoha andmed, välja arvatud juhul, kui koolile on teada, et õpilane viibib Eestis ning õpilane või piiratud teovõimega õpilase </w:t>
      </w:r>
      <w:ins w:id="249" w:author="Mari Koik" w:date="2024-05-14T17:38:00Z">
        <w:r w:rsidR="009F6DEC">
          <w:rPr>
            <w:rFonts w:ascii="Times New Roman" w:eastAsia="Times New Roman" w:hAnsi="Times New Roman" w:cs="Times New Roman"/>
            <w:sz w:val="24"/>
            <w:szCs w:val="24"/>
          </w:rPr>
          <w:t xml:space="preserve">puhul tema </w:t>
        </w:r>
      </w:ins>
      <w:r w:rsidRPr="00EA3268">
        <w:rPr>
          <w:rFonts w:ascii="Times New Roman" w:eastAsia="Times New Roman" w:hAnsi="Times New Roman" w:cs="Times New Roman"/>
          <w:sz w:val="24"/>
          <w:szCs w:val="24"/>
        </w:rPr>
        <w:t>vanem on koolile esitanud kinnituse õpingute jätkamise</w:t>
      </w:r>
      <w:del w:id="250" w:author="Mari Koik" w:date="2024-05-15T17:05:00Z">
        <w:r w:rsidRPr="00EA3268" w:rsidDel="00226B13">
          <w:rPr>
            <w:rFonts w:ascii="Times New Roman" w:eastAsia="Times New Roman" w:hAnsi="Times New Roman" w:cs="Times New Roman"/>
            <w:sz w:val="24"/>
            <w:szCs w:val="24"/>
          </w:rPr>
          <w:delText>ks</w:delText>
        </w:r>
      </w:del>
      <w:ins w:id="251" w:author="Mari Koik" w:date="2024-05-15T17:05:00Z">
        <w:r w:rsidR="00226B13">
          <w:rPr>
            <w:rFonts w:ascii="Times New Roman" w:eastAsia="Times New Roman" w:hAnsi="Times New Roman" w:cs="Times New Roman"/>
            <w:sz w:val="24"/>
            <w:szCs w:val="24"/>
          </w:rPr>
          <w:t xml:space="preserve"> kohta</w:t>
        </w:r>
      </w:ins>
      <w:r w:rsidRPr="00EA3268">
        <w:rPr>
          <w:rFonts w:ascii="Times New Roman" w:eastAsia="Times New Roman" w:hAnsi="Times New Roman" w:cs="Times New Roman"/>
          <w:sz w:val="24"/>
          <w:szCs w:val="24"/>
        </w:rPr>
        <w:t xml:space="preserve"> selles kool</w:t>
      </w:r>
      <w:bookmarkEnd w:id="248"/>
      <w:r w:rsidRPr="00EA3268">
        <w:rPr>
          <w:rFonts w:ascii="Times New Roman" w:eastAsia="Times New Roman" w:hAnsi="Times New Roman" w:cs="Times New Roman"/>
          <w:sz w:val="24"/>
          <w:szCs w:val="24"/>
        </w:rPr>
        <w:t>is;</w:t>
      </w:r>
    </w:p>
    <w:p w14:paraId="5CB6488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10) õpilase surma korral;</w:t>
      </w:r>
    </w:p>
    <w:p w14:paraId="580A689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11) kui õpilane ei täida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alusel tekkinud kohustusi.</w:t>
      </w:r>
    </w:p>
    <w:p w14:paraId="225B7679"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9DCBEF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(2) Õpilase koolist väljaarvamise korra kehtestab valdkonna eest vastutav minister määrusega.</w:t>
      </w:r>
    </w:p>
    <w:p w14:paraId="1497271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5C3153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w:t>
      </w:r>
      <w:r w:rsidRPr="00EA3268">
        <w:rPr>
          <w:rFonts w:ascii="Times New Roman" w:eastAsia="Times New Roman" w:hAnsi="Times New Roman" w:cs="Times New Roman"/>
          <w:color w:val="2F5496"/>
          <w:sz w:val="24"/>
          <w:szCs w:val="24"/>
        </w:rPr>
        <w:t xml:space="preserve"> </w:t>
      </w:r>
      <w:r w:rsidRPr="00EA3268">
        <w:rPr>
          <w:rFonts w:ascii="Times New Roman" w:eastAsia="Times New Roman" w:hAnsi="Times New Roman" w:cs="Times New Roman"/>
          <w:sz w:val="24"/>
          <w:szCs w:val="24"/>
        </w:rPr>
        <w:t>Põhikooli- ja gümnaasiumiõppe õpilane arvatakse koolist välja põhikooli- ja gümnaasiumiseaduse § 28 alusel.“;</w:t>
      </w:r>
    </w:p>
    <w:p w14:paraId="2810B3F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23D6042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19)</w:t>
      </w:r>
      <w:r w:rsidRPr="00EA3268">
        <w:rPr>
          <w:rFonts w:ascii="Times New Roman" w:eastAsia="Times New Roman" w:hAnsi="Times New Roman" w:cs="Times New Roman"/>
          <w:sz w:val="24"/>
          <w:szCs w:val="24"/>
        </w:rPr>
        <w:t xml:space="preserve"> paragrahvi 35 lõige 1 muudetakse ja sõnastatakse järgmiselt: </w:t>
      </w:r>
    </w:p>
    <w:p w14:paraId="6469D65B"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4B5155DF" w14:textId="5ACD0FC4"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 Õpilasel on </w:t>
      </w:r>
      <w:ins w:id="252" w:author="Mari Koik" w:date="2024-05-14T17:42:00Z">
        <w:r w:rsidR="009F6DEC" w:rsidRPr="00EA3268">
          <w:rPr>
            <w:rFonts w:ascii="Times New Roman" w:eastAsia="Times New Roman" w:hAnsi="Times New Roman" w:cs="Times New Roman"/>
            <w:sz w:val="24"/>
            <w:szCs w:val="24"/>
          </w:rPr>
          <w:t>vaba koh</w:t>
        </w:r>
        <w:r w:rsidR="009F6DEC">
          <w:rPr>
            <w:rFonts w:ascii="Times New Roman" w:eastAsia="Times New Roman" w:hAnsi="Times New Roman" w:cs="Times New Roman"/>
            <w:sz w:val="24"/>
            <w:szCs w:val="24"/>
          </w:rPr>
          <w:t>a</w:t>
        </w:r>
        <w:r w:rsidR="009F6DEC" w:rsidRPr="00EA3268">
          <w:rPr>
            <w:rFonts w:ascii="Times New Roman" w:eastAsia="Times New Roman" w:hAnsi="Times New Roman" w:cs="Times New Roman"/>
            <w:sz w:val="24"/>
            <w:szCs w:val="24"/>
          </w:rPr>
          <w:t xml:space="preserve"> olemasolu</w:t>
        </w:r>
        <w:r w:rsidR="009F6DEC">
          <w:rPr>
            <w:rFonts w:ascii="Times New Roman" w:eastAsia="Times New Roman" w:hAnsi="Times New Roman" w:cs="Times New Roman"/>
            <w:sz w:val="24"/>
            <w:szCs w:val="24"/>
          </w:rPr>
          <w:t xml:space="preserve"> korra</w:t>
        </w:r>
        <w:r w:rsidR="009F6DEC" w:rsidRPr="00EA3268">
          <w:rPr>
            <w:rFonts w:ascii="Times New Roman" w:eastAsia="Times New Roman" w:hAnsi="Times New Roman" w:cs="Times New Roman"/>
            <w:sz w:val="24"/>
            <w:szCs w:val="24"/>
          </w:rPr>
          <w:t xml:space="preserve">l </w:t>
        </w:r>
      </w:ins>
      <w:r w:rsidRPr="00EA3268">
        <w:rPr>
          <w:rFonts w:ascii="Times New Roman" w:eastAsia="Times New Roman" w:hAnsi="Times New Roman" w:cs="Times New Roman"/>
          <w:sz w:val="24"/>
          <w:szCs w:val="24"/>
        </w:rPr>
        <w:t xml:space="preserve">õigus jätkata ühes koolis alustatud õpinguid </w:t>
      </w:r>
      <w:del w:id="253" w:author="Mari Koik" w:date="2024-05-14T17:42:00Z">
        <w:r w:rsidRPr="00EA3268" w:rsidDel="009F6DEC">
          <w:rPr>
            <w:rFonts w:ascii="Times New Roman" w:eastAsia="Times New Roman" w:hAnsi="Times New Roman" w:cs="Times New Roman"/>
            <w:sz w:val="24"/>
            <w:szCs w:val="24"/>
          </w:rPr>
          <w:delText>vaba</w:delText>
        </w:r>
      </w:del>
      <w:del w:id="254" w:author="Mari Koik" w:date="2024-05-14T17:39:00Z">
        <w:r w:rsidRPr="00EA3268" w:rsidDel="009F6DEC">
          <w:rPr>
            <w:rFonts w:ascii="Times New Roman" w:eastAsia="Times New Roman" w:hAnsi="Times New Roman" w:cs="Times New Roman"/>
            <w:sz w:val="24"/>
            <w:szCs w:val="24"/>
          </w:rPr>
          <w:delText>de</w:delText>
        </w:r>
      </w:del>
      <w:del w:id="255" w:author="Mari Koik" w:date="2024-05-14T17:42:00Z">
        <w:r w:rsidRPr="00EA3268" w:rsidDel="009F6DEC">
          <w:rPr>
            <w:rFonts w:ascii="Times New Roman" w:eastAsia="Times New Roman" w:hAnsi="Times New Roman" w:cs="Times New Roman"/>
            <w:sz w:val="24"/>
            <w:szCs w:val="24"/>
          </w:rPr>
          <w:delText xml:space="preserve"> koh</w:delText>
        </w:r>
      </w:del>
      <w:del w:id="256" w:author="Mari Koik" w:date="2024-05-14T17:39:00Z">
        <w:r w:rsidRPr="00EA3268" w:rsidDel="009F6DEC">
          <w:rPr>
            <w:rFonts w:ascii="Times New Roman" w:eastAsia="Times New Roman" w:hAnsi="Times New Roman" w:cs="Times New Roman"/>
            <w:sz w:val="24"/>
            <w:szCs w:val="24"/>
          </w:rPr>
          <w:delText>tade</w:delText>
        </w:r>
      </w:del>
      <w:del w:id="257" w:author="Mari Koik" w:date="2024-05-14T17:42:00Z">
        <w:r w:rsidRPr="00EA3268" w:rsidDel="009F6DEC">
          <w:rPr>
            <w:rFonts w:ascii="Times New Roman" w:eastAsia="Times New Roman" w:hAnsi="Times New Roman" w:cs="Times New Roman"/>
            <w:sz w:val="24"/>
            <w:szCs w:val="24"/>
          </w:rPr>
          <w:delText xml:space="preserve"> olemasolul </w:delText>
        </w:r>
      </w:del>
      <w:r w:rsidRPr="00EA3268">
        <w:rPr>
          <w:rFonts w:ascii="Times New Roman" w:eastAsia="Times New Roman" w:hAnsi="Times New Roman" w:cs="Times New Roman"/>
          <w:sz w:val="24"/>
          <w:szCs w:val="24"/>
        </w:rPr>
        <w:t>teises koolis sama</w:t>
      </w:r>
      <w:del w:id="258" w:author="Mari Koik" w:date="2024-05-14T17:39:00Z">
        <w:r w:rsidRPr="00EA3268" w:rsidDel="009F6DEC">
          <w:rPr>
            <w:rFonts w:ascii="Times New Roman" w:eastAsia="Times New Roman" w:hAnsi="Times New Roman" w:cs="Times New Roman"/>
            <w:sz w:val="24"/>
            <w:szCs w:val="24"/>
          </w:rPr>
          <w:delText>l</w:delText>
        </w:r>
      </w:del>
      <w:r w:rsidRPr="00EA3268">
        <w:rPr>
          <w:rFonts w:ascii="Times New Roman" w:eastAsia="Times New Roman" w:hAnsi="Times New Roman" w:cs="Times New Roman"/>
          <w:sz w:val="24"/>
          <w:szCs w:val="24"/>
        </w:rPr>
        <w:t xml:space="preserve"> või uue</w:t>
      </w:r>
      <w:del w:id="259" w:author="Mari Koik" w:date="2024-05-14T17:39:00Z">
        <w:r w:rsidRPr="00EA3268" w:rsidDel="009F6DEC">
          <w:rPr>
            <w:rFonts w:ascii="Times New Roman" w:eastAsia="Times New Roman" w:hAnsi="Times New Roman" w:cs="Times New Roman"/>
            <w:sz w:val="24"/>
            <w:szCs w:val="24"/>
          </w:rPr>
          <w:delText>l</w:delText>
        </w:r>
      </w:del>
      <w:r w:rsidRPr="00EA3268">
        <w:rPr>
          <w:rFonts w:ascii="Times New Roman" w:eastAsia="Times New Roman" w:hAnsi="Times New Roman" w:cs="Times New Roman"/>
          <w:sz w:val="24"/>
          <w:szCs w:val="24"/>
        </w:rPr>
        <w:t xml:space="preserve"> kutse- või eriala õppekava</w:t>
      </w:r>
      <w:del w:id="260" w:author="Mari Koik" w:date="2024-05-14T17:39:00Z">
        <w:r w:rsidRPr="00EA3268" w:rsidDel="009F6DEC">
          <w:rPr>
            <w:rFonts w:ascii="Times New Roman" w:eastAsia="Times New Roman" w:hAnsi="Times New Roman" w:cs="Times New Roman"/>
            <w:sz w:val="24"/>
            <w:szCs w:val="24"/>
          </w:rPr>
          <w:delText>l</w:delText>
        </w:r>
      </w:del>
      <w:r w:rsidRPr="00EA3268">
        <w:rPr>
          <w:rFonts w:ascii="Times New Roman" w:eastAsia="Times New Roman" w:hAnsi="Times New Roman" w:cs="Times New Roman"/>
          <w:sz w:val="24"/>
          <w:szCs w:val="24"/>
        </w:rPr>
        <w:t xml:space="preserve"> alusel. Seni läbitud õpingute arvestamiseks valitud õppekava osana kohaldatakse varasemate õpingute ja töökogemuse arvestamise põhimõtteid.“;</w:t>
      </w:r>
    </w:p>
    <w:p w14:paraId="0A582CAC"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73B6821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20)</w:t>
      </w:r>
      <w:r w:rsidRPr="00EA3268">
        <w:rPr>
          <w:rFonts w:ascii="Times New Roman" w:eastAsia="Times New Roman" w:hAnsi="Times New Roman" w:cs="Times New Roman"/>
          <w:sz w:val="24"/>
          <w:szCs w:val="24"/>
        </w:rPr>
        <w:t xml:space="preserve"> paragrahvi 35 täiendatakse lõikega 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 </w:t>
      </w:r>
    </w:p>
    <w:p w14:paraId="3BA9DB17"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E46CB4E" w14:textId="3AFAAF98"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Õpilasel on õigus direktori otsusel jätkata alustatud õpinguid vaba</w:t>
      </w:r>
      <w:del w:id="261" w:author="Mari Koik" w:date="2024-05-14T17:42:00Z">
        <w:r w:rsidRPr="00EA3268" w:rsidDel="009F6DEC">
          <w:rPr>
            <w:rFonts w:ascii="Times New Roman" w:eastAsia="Times New Roman" w:hAnsi="Times New Roman" w:cs="Times New Roman"/>
            <w:sz w:val="24"/>
            <w:szCs w:val="24"/>
          </w:rPr>
          <w:delText>de</w:delText>
        </w:r>
      </w:del>
      <w:r w:rsidRPr="00EA3268">
        <w:rPr>
          <w:rFonts w:ascii="Times New Roman" w:eastAsia="Times New Roman" w:hAnsi="Times New Roman" w:cs="Times New Roman"/>
          <w:sz w:val="24"/>
          <w:szCs w:val="24"/>
        </w:rPr>
        <w:t xml:space="preserve"> koh</w:t>
      </w:r>
      <w:ins w:id="262" w:author="Mari Koik" w:date="2024-05-14T17:42:00Z">
        <w:r w:rsidR="009F6DEC">
          <w:rPr>
            <w:rFonts w:ascii="Times New Roman" w:eastAsia="Times New Roman" w:hAnsi="Times New Roman" w:cs="Times New Roman"/>
            <w:sz w:val="24"/>
            <w:szCs w:val="24"/>
          </w:rPr>
          <w:t>a</w:t>
        </w:r>
      </w:ins>
      <w:del w:id="263" w:author="Mari Koik" w:date="2024-05-14T17:42:00Z">
        <w:r w:rsidRPr="00EA3268" w:rsidDel="009F6DEC">
          <w:rPr>
            <w:rFonts w:ascii="Times New Roman" w:eastAsia="Times New Roman" w:hAnsi="Times New Roman" w:cs="Times New Roman"/>
            <w:sz w:val="24"/>
            <w:szCs w:val="24"/>
          </w:rPr>
          <w:delText>tade</w:delText>
        </w:r>
      </w:del>
      <w:r w:rsidRPr="00EA3268">
        <w:rPr>
          <w:rFonts w:ascii="Times New Roman" w:eastAsia="Times New Roman" w:hAnsi="Times New Roman" w:cs="Times New Roman"/>
          <w:sz w:val="24"/>
          <w:szCs w:val="24"/>
        </w:rPr>
        <w:t xml:space="preserve"> olemasolu</w:t>
      </w:r>
      <w:ins w:id="264" w:author="Mari Koik" w:date="2024-05-14T17:42:00Z">
        <w:r w:rsidR="009F6DEC">
          <w:rPr>
            <w:rFonts w:ascii="Times New Roman" w:eastAsia="Times New Roman" w:hAnsi="Times New Roman" w:cs="Times New Roman"/>
            <w:sz w:val="24"/>
            <w:szCs w:val="24"/>
          </w:rPr>
          <w:t xml:space="preserve"> korra</w:t>
        </w:r>
      </w:ins>
      <w:r w:rsidRPr="00EA3268">
        <w:rPr>
          <w:rFonts w:ascii="Times New Roman" w:eastAsia="Times New Roman" w:hAnsi="Times New Roman" w:cs="Times New Roman"/>
          <w:sz w:val="24"/>
          <w:szCs w:val="24"/>
        </w:rPr>
        <w:t>l samas koolis teisel õppekaval ilma koolist väljaarvamise ja vastuvõtmise toimingu</w:t>
      </w:r>
      <w:ins w:id="265" w:author="Mari Koik" w:date="2024-05-14T17:43:00Z">
        <w:r w:rsidR="009F6DEC">
          <w:rPr>
            <w:rFonts w:ascii="Times New Roman" w:eastAsia="Times New Roman" w:hAnsi="Times New Roman" w:cs="Times New Roman"/>
            <w:sz w:val="24"/>
            <w:szCs w:val="24"/>
          </w:rPr>
          <w:t>teta</w:t>
        </w:r>
      </w:ins>
      <w:del w:id="266" w:author="Mari Koik" w:date="2024-05-14T17:43:00Z">
        <w:r w:rsidRPr="00EA3268" w:rsidDel="009F6DEC">
          <w:rPr>
            <w:rFonts w:ascii="Times New Roman" w:eastAsia="Times New Roman" w:hAnsi="Times New Roman" w:cs="Times New Roman"/>
            <w:sz w:val="24"/>
            <w:szCs w:val="24"/>
          </w:rPr>
          <w:delText>id läbi viimata</w:delText>
        </w:r>
      </w:del>
      <w:r w:rsidRPr="00EA3268">
        <w:rPr>
          <w:rFonts w:ascii="Times New Roman" w:eastAsia="Times New Roman" w:hAnsi="Times New Roman" w:cs="Times New Roman"/>
          <w:sz w:val="24"/>
          <w:szCs w:val="24"/>
        </w:rPr>
        <w:t xml:space="preserve">, kui kool on hinnanud õpilase sobivust õppekava läbimiseks ja õpitaval erialal </w:t>
      </w:r>
      <w:del w:id="267" w:author="Mari Koik" w:date="2024-05-14T17:44:00Z">
        <w:r w:rsidRPr="00EA3268" w:rsidDel="009F6DEC">
          <w:rPr>
            <w:rFonts w:ascii="Times New Roman" w:eastAsia="Times New Roman" w:hAnsi="Times New Roman" w:cs="Times New Roman"/>
            <w:sz w:val="24"/>
            <w:szCs w:val="24"/>
          </w:rPr>
          <w:delText>rakendumiseks</w:delText>
        </w:r>
      </w:del>
      <w:ins w:id="268" w:author="Mari Koik" w:date="2024-05-14T17:44:00Z">
        <w:r w:rsidR="009F6DEC">
          <w:rPr>
            <w:rFonts w:ascii="Times New Roman" w:eastAsia="Times New Roman" w:hAnsi="Times New Roman" w:cs="Times New Roman"/>
            <w:sz w:val="24"/>
            <w:szCs w:val="24"/>
          </w:rPr>
          <w:t>tegutse</w:t>
        </w:r>
        <w:r w:rsidR="009F6DEC" w:rsidRPr="00EA3268">
          <w:rPr>
            <w:rFonts w:ascii="Times New Roman" w:eastAsia="Times New Roman" w:hAnsi="Times New Roman" w:cs="Times New Roman"/>
            <w:sz w:val="24"/>
            <w:szCs w:val="24"/>
          </w:rPr>
          <w:t>miseks</w:t>
        </w:r>
      </w:ins>
      <w:r w:rsidRPr="00EA3268">
        <w:rPr>
          <w:rFonts w:ascii="Times New Roman" w:eastAsia="Times New Roman" w:hAnsi="Times New Roman" w:cs="Times New Roman"/>
          <w:sz w:val="24"/>
          <w:szCs w:val="24"/>
        </w:rPr>
        <w:t>. Õppekava vahetamise</w:t>
      </w:r>
      <w:ins w:id="269" w:author="Mari Koik" w:date="2024-05-14T17:44:00Z">
        <w:r w:rsidR="009F6DEC">
          <w:rPr>
            <w:rFonts w:ascii="Times New Roman" w:eastAsia="Times New Roman" w:hAnsi="Times New Roman" w:cs="Times New Roman"/>
            <w:sz w:val="24"/>
            <w:szCs w:val="24"/>
          </w:rPr>
          <w:t xml:space="preserve"> korra</w:t>
        </w:r>
      </w:ins>
      <w:r w:rsidRPr="00EA3268">
        <w:rPr>
          <w:rFonts w:ascii="Times New Roman" w:eastAsia="Times New Roman" w:hAnsi="Times New Roman" w:cs="Times New Roman"/>
          <w:sz w:val="24"/>
          <w:szCs w:val="24"/>
        </w:rPr>
        <w:t>l kohaldatakse varasemate õpingute ja töökogemuse arvestamise põhimõtteid. Õppekava vahetamise tingimused ja korra kehtestab kooli nõukogu.“;</w:t>
      </w:r>
    </w:p>
    <w:p w14:paraId="7CF27A40"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7D48E075" w14:textId="21F4B8B9"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lastRenderedPageBreak/>
        <w:t>21)</w:t>
      </w:r>
      <w:r w:rsidRPr="00EA3268">
        <w:rPr>
          <w:rFonts w:ascii="Times New Roman" w:eastAsia="Times New Roman" w:hAnsi="Times New Roman" w:cs="Times New Roman"/>
          <w:sz w:val="24"/>
          <w:szCs w:val="24"/>
        </w:rPr>
        <w:t xml:space="preserve"> paragrahvi 43 lõike 2 punkti 6 täiendatakse pärast sõna „korras“ sõnadega „,</w:t>
      </w:r>
      <w:ins w:id="270" w:author="Mari Koik" w:date="2024-05-14T21:42:00Z">
        <w:r w:rsidR="00727296">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välja arvatud ettevalmistava õppe õpilane“;</w:t>
      </w:r>
    </w:p>
    <w:p w14:paraId="6FD7E867"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48FBBA0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22)</w:t>
      </w:r>
      <w:r w:rsidRPr="00EA3268">
        <w:rPr>
          <w:rFonts w:ascii="Times New Roman" w:eastAsia="Times New Roman" w:hAnsi="Times New Roman" w:cs="Times New Roman"/>
          <w:sz w:val="24"/>
          <w:szCs w:val="24"/>
        </w:rPr>
        <w:t xml:space="preserve"> paragrahvi 43 lõike 2 punkt 10 muudetakse ja sõnastatakse järgmiselt: </w:t>
      </w:r>
    </w:p>
    <w:p w14:paraId="7C1C1C5E"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„10) saada õppimise toetamiseks tugiteenuseid ja -meetmeid;“; </w:t>
      </w:r>
    </w:p>
    <w:p w14:paraId="5D793816"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E697A3D"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23)</w:t>
      </w:r>
      <w:r w:rsidRPr="00EA3268">
        <w:rPr>
          <w:rFonts w:ascii="Times New Roman" w:eastAsia="Times New Roman" w:hAnsi="Times New Roman" w:cs="Times New Roman"/>
          <w:sz w:val="24"/>
          <w:szCs w:val="24"/>
        </w:rPr>
        <w:t xml:space="preserve"> paragrahvi 47 lõike 10 punkt 3 muudetakse ja sõnastatakse järgmiselt: </w:t>
      </w:r>
    </w:p>
    <w:p w14:paraId="7F832C41" w14:textId="7E11AFD7" w:rsidR="00EA3268" w:rsidRDefault="00EA3268" w:rsidP="00BB64CD">
      <w:pPr>
        <w:spacing w:after="0" w:line="240" w:lineRule="auto"/>
        <w:jc w:val="both"/>
        <w:rPr>
          <w:ins w:id="271" w:author="Mari Koik" w:date="2024-05-14T21:42:00Z"/>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„3) riigieelarvest rahastatavate koolituskohtade arv, sealhulgas </w:t>
      </w:r>
      <w:del w:id="272" w:author="Mari Koik" w:date="2024-05-14T17:45:00Z">
        <w:r w:rsidRPr="00EA3268" w:rsidDel="009F6DEC">
          <w:rPr>
            <w:rFonts w:ascii="Times New Roman" w:eastAsia="Times New Roman" w:hAnsi="Times New Roman" w:cs="Times New Roman"/>
            <w:sz w:val="24"/>
            <w:szCs w:val="24"/>
          </w:rPr>
          <w:delText xml:space="preserve">hariduslike </w:delText>
        </w:r>
      </w:del>
      <w:ins w:id="273" w:author="Mari Koik" w:date="2024-05-14T17:45:00Z">
        <w:r w:rsidR="009F6DEC" w:rsidRPr="00EA3268">
          <w:rPr>
            <w:rFonts w:ascii="Times New Roman" w:eastAsia="Times New Roman" w:hAnsi="Times New Roman" w:cs="Times New Roman"/>
            <w:sz w:val="24"/>
            <w:szCs w:val="24"/>
          </w:rPr>
          <w:t>hariduslik</w:t>
        </w:r>
        <w:r w:rsidR="009F6DEC">
          <w:rPr>
            <w:rFonts w:ascii="Times New Roman" w:eastAsia="Times New Roman" w:hAnsi="Times New Roman" w:cs="Times New Roman"/>
            <w:sz w:val="24"/>
            <w:szCs w:val="24"/>
          </w:rPr>
          <w:t>u</w:t>
        </w:r>
        <w:r w:rsidR="009F6DEC"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erivajadus</w:t>
      </w:r>
      <w:del w:id="274" w:author="Mari Koik" w:date="2024-05-14T17:45:00Z">
        <w:r w:rsidRPr="00EA3268" w:rsidDel="009F6DEC">
          <w:rPr>
            <w:rFonts w:ascii="Times New Roman" w:eastAsia="Times New Roman" w:hAnsi="Times New Roman" w:cs="Times New Roman"/>
            <w:sz w:val="24"/>
            <w:szCs w:val="24"/>
          </w:rPr>
          <w:delText>t</w:delText>
        </w:r>
      </w:del>
      <w:r w:rsidRPr="00EA3268">
        <w:rPr>
          <w:rFonts w:ascii="Times New Roman" w:eastAsia="Times New Roman" w:hAnsi="Times New Roman" w:cs="Times New Roman"/>
          <w:sz w:val="24"/>
          <w:szCs w:val="24"/>
        </w:rPr>
        <w:t>ega õpilaste ja kinnipidamisasutuses korraldatava kutseõppe koolituskohtade arv</w:t>
      </w:r>
      <w:commentRangeStart w:id="275"/>
      <w:ins w:id="276" w:author="Mari Koik" w:date="2024-05-15T17:06:00Z">
        <w:r w:rsidR="00226B13">
          <w:rPr>
            <w:rFonts w:ascii="Times New Roman" w:eastAsia="Times New Roman" w:hAnsi="Times New Roman" w:cs="Times New Roman"/>
            <w:sz w:val="24"/>
            <w:szCs w:val="24"/>
          </w:rPr>
          <w:t>,</w:t>
        </w:r>
      </w:ins>
      <w:r w:rsidRPr="00EA3268">
        <w:rPr>
          <w:rFonts w:ascii="Times New Roman" w:eastAsia="Times New Roman" w:hAnsi="Times New Roman" w:cs="Times New Roman"/>
          <w:sz w:val="24"/>
          <w:szCs w:val="24"/>
        </w:rPr>
        <w:t xml:space="preserve"> </w:t>
      </w:r>
      <w:commentRangeEnd w:id="275"/>
      <w:r w:rsidR="00226B13">
        <w:rPr>
          <w:rStyle w:val="Kommentaariviide"/>
        </w:rPr>
        <w:commentReference w:id="275"/>
      </w:r>
      <w:r w:rsidRPr="00EA3268">
        <w:rPr>
          <w:rFonts w:ascii="Times New Roman" w:eastAsia="Times New Roman" w:hAnsi="Times New Roman" w:cs="Times New Roman"/>
          <w:sz w:val="24"/>
          <w:szCs w:val="24"/>
        </w:rPr>
        <w:t>ning õppekavarühmad või õppekavad, mille alusel õppiva</w:t>
      </w:r>
      <w:del w:id="277" w:author="Mari Koik" w:date="2024-05-15T17:07:00Z">
        <w:r w:rsidRPr="00EA3268" w:rsidDel="00226B13">
          <w:rPr>
            <w:rFonts w:ascii="Times New Roman" w:eastAsia="Times New Roman" w:hAnsi="Times New Roman" w:cs="Times New Roman"/>
            <w:sz w:val="24"/>
            <w:szCs w:val="24"/>
          </w:rPr>
          <w:delText>te</w:delText>
        </w:r>
      </w:del>
      <w:r w:rsidRPr="00EA3268">
        <w:rPr>
          <w:rFonts w:ascii="Times New Roman" w:eastAsia="Times New Roman" w:hAnsi="Times New Roman" w:cs="Times New Roman"/>
          <w:sz w:val="24"/>
          <w:szCs w:val="24"/>
        </w:rPr>
        <w:t>lt õpilas</w:t>
      </w:r>
      <w:del w:id="278" w:author="Mari Koik" w:date="2024-05-15T17:07:00Z">
        <w:r w:rsidRPr="00EA3268" w:rsidDel="00226B13">
          <w:rPr>
            <w:rFonts w:ascii="Times New Roman" w:eastAsia="Times New Roman" w:hAnsi="Times New Roman" w:cs="Times New Roman"/>
            <w:sz w:val="24"/>
            <w:szCs w:val="24"/>
          </w:rPr>
          <w:delText>t</w:delText>
        </w:r>
      </w:del>
      <w:r w:rsidRPr="00EA3268">
        <w:rPr>
          <w:rFonts w:ascii="Times New Roman" w:eastAsia="Times New Roman" w:hAnsi="Times New Roman" w:cs="Times New Roman"/>
          <w:sz w:val="24"/>
          <w:szCs w:val="24"/>
        </w:rPr>
        <w:t xml:space="preserve">elt ei ole koolil õigust tasu nõuda.“; </w:t>
      </w:r>
    </w:p>
    <w:p w14:paraId="0D1C847C" w14:textId="77777777" w:rsidR="00727296" w:rsidRPr="00EA3268" w:rsidRDefault="00727296" w:rsidP="00BB64CD">
      <w:pPr>
        <w:spacing w:after="0" w:line="240" w:lineRule="auto"/>
        <w:jc w:val="both"/>
        <w:rPr>
          <w:rFonts w:ascii="Times New Roman" w:hAnsi="Times New Roman" w:cs="Times New Roman"/>
          <w:sz w:val="24"/>
          <w:szCs w:val="24"/>
        </w:rPr>
      </w:pPr>
    </w:p>
    <w:p w14:paraId="6645BF5C" w14:textId="70EDD8E2"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24)</w:t>
      </w:r>
      <w:r w:rsidRPr="00EA3268">
        <w:rPr>
          <w:rFonts w:ascii="Times New Roman" w:eastAsia="Times New Roman" w:hAnsi="Times New Roman" w:cs="Times New Roman"/>
          <w:sz w:val="24"/>
          <w:szCs w:val="24"/>
        </w:rPr>
        <w:t xml:space="preserve"> paragrahvi 47 lõike 11 punkti 3 täiendatakse pärast tekstiosa „kutseõppe koolituskohtade arv“ tekstiosaga </w:t>
      </w:r>
      <w:commentRangeStart w:id="279"/>
      <w:r w:rsidRPr="00EA3268">
        <w:rPr>
          <w:rFonts w:ascii="Times New Roman" w:eastAsia="Times New Roman" w:hAnsi="Times New Roman" w:cs="Times New Roman"/>
          <w:sz w:val="24"/>
          <w:szCs w:val="24"/>
        </w:rPr>
        <w:t>„</w:t>
      </w:r>
      <w:ins w:id="280" w:author="Mari Koik" w:date="2024-05-15T17:08:00Z">
        <w:r w:rsidR="00226B13">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n</w:t>
      </w:r>
      <w:commentRangeEnd w:id="279"/>
      <w:r w:rsidR="00226B13">
        <w:rPr>
          <w:rStyle w:val="Kommentaariviide"/>
        </w:rPr>
        <w:commentReference w:id="279"/>
      </w:r>
      <w:r w:rsidRPr="00EA3268">
        <w:rPr>
          <w:rFonts w:ascii="Times New Roman" w:eastAsia="Times New Roman" w:hAnsi="Times New Roman" w:cs="Times New Roman"/>
          <w:sz w:val="24"/>
          <w:szCs w:val="24"/>
        </w:rPr>
        <w:t>ing õppekavarühmad või õppekavad, mille alusel õppiva</w:t>
      </w:r>
      <w:del w:id="281" w:author="Mari Koik" w:date="2024-05-15T17:08:00Z">
        <w:r w:rsidRPr="00EA3268" w:rsidDel="00226B13">
          <w:rPr>
            <w:rFonts w:ascii="Times New Roman" w:eastAsia="Times New Roman" w:hAnsi="Times New Roman" w:cs="Times New Roman"/>
            <w:sz w:val="24"/>
            <w:szCs w:val="24"/>
          </w:rPr>
          <w:delText>te</w:delText>
        </w:r>
      </w:del>
      <w:r w:rsidRPr="00EA3268">
        <w:rPr>
          <w:rFonts w:ascii="Times New Roman" w:eastAsia="Times New Roman" w:hAnsi="Times New Roman" w:cs="Times New Roman"/>
          <w:sz w:val="24"/>
          <w:szCs w:val="24"/>
        </w:rPr>
        <w:t>lt õpilas</w:t>
      </w:r>
      <w:del w:id="282" w:author="Mari Koik" w:date="2024-05-15T17:08:00Z">
        <w:r w:rsidRPr="00EA3268" w:rsidDel="00226B13">
          <w:rPr>
            <w:rFonts w:ascii="Times New Roman" w:eastAsia="Times New Roman" w:hAnsi="Times New Roman" w:cs="Times New Roman"/>
            <w:sz w:val="24"/>
            <w:szCs w:val="24"/>
          </w:rPr>
          <w:delText>t</w:delText>
        </w:r>
      </w:del>
      <w:r w:rsidRPr="00EA3268">
        <w:rPr>
          <w:rFonts w:ascii="Times New Roman" w:eastAsia="Times New Roman" w:hAnsi="Times New Roman" w:cs="Times New Roman"/>
          <w:sz w:val="24"/>
          <w:szCs w:val="24"/>
        </w:rPr>
        <w:t xml:space="preserve">elt ei ole koolil õigust tasu nõuda“; </w:t>
      </w:r>
    </w:p>
    <w:p w14:paraId="1CCB0F1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350F3AC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25)</w:t>
      </w:r>
      <w:r w:rsidRPr="00EA3268">
        <w:rPr>
          <w:rFonts w:ascii="Times New Roman" w:eastAsia="Times New Roman" w:hAnsi="Times New Roman" w:cs="Times New Roman"/>
          <w:sz w:val="24"/>
          <w:szCs w:val="24"/>
        </w:rPr>
        <w:t xml:space="preserve"> paragrahvi 47 lõige 13 tunnistatakse kehtetuks; </w:t>
      </w:r>
    </w:p>
    <w:p w14:paraId="244DBD94"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556EAAD6" w14:textId="261D7F70"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26)</w:t>
      </w:r>
      <w:r w:rsidRPr="00EA3268">
        <w:rPr>
          <w:rFonts w:ascii="Times New Roman" w:eastAsia="Times New Roman" w:hAnsi="Times New Roman" w:cs="Times New Roman"/>
          <w:sz w:val="24"/>
          <w:szCs w:val="24"/>
        </w:rPr>
        <w:t xml:space="preserve"> paragrahvi 47 lõiget 14 täiendatakse pärast sõna „korra“ sõnadega „ning </w:t>
      </w:r>
      <w:del w:id="283" w:author="Mari Koik" w:date="2024-05-15T17:09:00Z">
        <w:r w:rsidRPr="00EA3268" w:rsidDel="00226B13">
          <w:rPr>
            <w:rFonts w:ascii="Times New Roman" w:eastAsia="Times New Roman" w:hAnsi="Times New Roman" w:cs="Times New Roman"/>
            <w:sz w:val="24"/>
            <w:szCs w:val="24"/>
          </w:rPr>
          <w:delText xml:space="preserve">õppekavad ja </w:delText>
        </w:r>
      </w:del>
      <w:commentRangeStart w:id="284"/>
      <w:r w:rsidRPr="00EA3268">
        <w:rPr>
          <w:rFonts w:ascii="Times New Roman" w:eastAsia="Times New Roman" w:hAnsi="Times New Roman" w:cs="Times New Roman"/>
          <w:sz w:val="24"/>
          <w:szCs w:val="24"/>
        </w:rPr>
        <w:t>õppe</w:t>
      </w:r>
      <w:ins w:id="285" w:author="Mari Koik" w:date="2024-05-15T17:09:00Z">
        <w:r w:rsidR="00226B13">
          <w:rPr>
            <w:rFonts w:ascii="Times New Roman" w:eastAsia="Times New Roman" w:hAnsi="Times New Roman" w:cs="Times New Roman"/>
            <w:sz w:val="24"/>
            <w:szCs w:val="24"/>
          </w:rPr>
          <w:t>kava</w:t>
        </w:r>
      </w:ins>
      <w:r w:rsidRPr="00EA3268">
        <w:rPr>
          <w:rFonts w:ascii="Times New Roman" w:eastAsia="Times New Roman" w:hAnsi="Times New Roman" w:cs="Times New Roman"/>
          <w:sz w:val="24"/>
          <w:szCs w:val="24"/>
        </w:rPr>
        <w:t>rühmad</w:t>
      </w:r>
      <w:ins w:id="286" w:author="Mari Koik" w:date="2024-05-15T17:09:00Z">
        <w:r w:rsidR="00226B13" w:rsidRPr="00226B13">
          <w:rPr>
            <w:rFonts w:ascii="Times New Roman" w:eastAsia="Times New Roman" w:hAnsi="Times New Roman" w:cs="Times New Roman"/>
            <w:sz w:val="24"/>
            <w:szCs w:val="24"/>
          </w:rPr>
          <w:t xml:space="preserve"> </w:t>
        </w:r>
        <w:r w:rsidR="00226B13" w:rsidRPr="00EA3268">
          <w:rPr>
            <w:rFonts w:ascii="Times New Roman" w:eastAsia="Times New Roman" w:hAnsi="Times New Roman" w:cs="Times New Roman"/>
            <w:sz w:val="24"/>
            <w:szCs w:val="24"/>
          </w:rPr>
          <w:t>ja õppekavad</w:t>
        </w:r>
        <w:commentRangeEnd w:id="284"/>
        <w:r w:rsidR="00226B13">
          <w:rPr>
            <w:rStyle w:val="Kommentaariviide"/>
          </w:rPr>
          <w:commentReference w:id="284"/>
        </w:r>
      </w:ins>
      <w:r w:rsidRPr="00EA3268">
        <w:rPr>
          <w:rFonts w:ascii="Times New Roman" w:eastAsia="Times New Roman" w:hAnsi="Times New Roman" w:cs="Times New Roman"/>
          <w:sz w:val="24"/>
          <w:szCs w:val="24"/>
        </w:rPr>
        <w:t>, mille alusel õppiva</w:t>
      </w:r>
      <w:del w:id="287" w:author="Mari Koik" w:date="2024-05-15T17:09:00Z">
        <w:r w:rsidRPr="00EA3268" w:rsidDel="00226B13">
          <w:rPr>
            <w:rFonts w:ascii="Times New Roman" w:eastAsia="Times New Roman" w:hAnsi="Times New Roman" w:cs="Times New Roman"/>
            <w:sz w:val="24"/>
            <w:szCs w:val="24"/>
          </w:rPr>
          <w:delText>te</w:delText>
        </w:r>
      </w:del>
      <w:r w:rsidRPr="00EA3268">
        <w:rPr>
          <w:rFonts w:ascii="Times New Roman" w:eastAsia="Times New Roman" w:hAnsi="Times New Roman" w:cs="Times New Roman"/>
          <w:sz w:val="24"/>
          <w:szCs w:val="24"/>
        </w:rPr>
        <w:t>lt õpilas</w:t>
      </w:r>
      <w:del w:id="288" w:author="Mari Koik" w:date="2024-05-15T17:09:00Z">
        <w:r w:rsidRPr="00EA3268" w:rsidDel="00226B13">
          <w:rPr>
            <w:rFonts w:ascii="Times New Roman" w:eastAsia="Times New Roman" w:hAnsi="Times New Roman" w:cs="Times New Roman"/>
            <w:sz w:val="24"/>
            <w:szCs w:val="24"/>
          </w:rPr>
          <w:delText>t</w:delText>
        </w:r>
      </w:del>
      <w:r w:rsidRPr="00EA3268">
        <w:rPr>
          <w:rFonts w:ascii="Times New Roman" w:eastAsia="Times New Roman" w:hAnsi="Times New Roman" w:cs="Times New Roman"/>
          <w:sz w:val="24"/>
          <w:szCs w:val="24"/>
        </w:rPr>
        <w:t xml:space="preserve">elt ei ole õigust tasu nõuda“; </w:t>
      </w:r>
    </w:p>
    <w:p w14:paraId="119CA5F1"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4196CBF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27)</w:t>
      </w:r>
      <w:r w:rsidRPr="00EA3268">
        <w:rPr>
          <w:rFonts w:ascii="Times New Roman" w:eastAsia="Times New Roman" w:hAnsi="Times New Roman" w:cs="Times New Roman"/>
          <w:sz w:val="24"/>
          <w:szCs w:val="24"/>
        </w:rPr>
        <w:t xml:space="preserve"> seadust täiendatakse §-</w:t>
      </w:r>
      <w:del w:id="289" w:author="Mari Koik" w:date="2024-05-14T21:42:00Z">
        <w:r w:rsidRPr="00EA3268" w:rsidDel="00727296">
          <w:rPr>
            <w:rFonts w:ascii="Times New Roman" w:eastAsia="Times New Roman" w:hAnsi="Times New Roman" w:cs="Times New Roman"/>
            <w:sz w:val="24"/>
            <w:szCs w:val="24"/>
          </w:rPr>
          <w:delText>i</w:delText>
        </w:r>
      </w:del>
      <w:r w:rsidRPr="00EA3268">
        <w:rPr>
          <w:rFonts w:ascii="Times New Roman" w:eastAsia="Times New Roman" w:hAnsi="Times New Roman" w:cs="Times New Roman"/>
          <w:sz w:val="24"/>
          <w:szCs w:val="24"/>
        </w:rPr>
        <w:t>ga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järgmises sõnastuses:</w:t>
      </w:r>
    </w:p>
    <w:p w14:paraId="511CA70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34012D4"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47</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 Tasuline kutseõppe tasemeõpe</w:t>
      </w:r>
    </w:p>
    <w:p w14:paraId="5C1F28B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32696B7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Riigi- ja munitsipaalkool nõuab õppekulude hüvitamist ehk tasu kogu õppekava ulatuses õpilaselt, kes on:</w:t>
      </w:r>
    </w:p>
    <w:p w14:paraId="114D7C0B" w14:textId="5F8D1FD0"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 koolituskohale kandideerides </w:t>
      </w:r>
      <w:del w:id="290" w:author="Mari Koik" w:date="2024-05-14T21:43:00Z">
        <w:r w:rsidRPr="00EA3268" w:rsidDel="00727296">
          <w:rPr>
            <w:rFonts w:ascii="Times New Roman" w:eastAsia="Times New Roman" w:hAnsi="Times New Roman" w:cs="Times New Roman"/>
            <w:sz w:val="24"/>
            <w:szCs w:val="24"/>
          </w:rPr>
          <w:delText xml:space="preserve">eelnevalt </w:delText>
        </w:r>
      </w:del>
      <w:r w:rsidRPr="00EA3268">
        <w:rPr>
          <w:rFonts w:ascii="Times New Roman" w:eastAsia="Times New Roman" w:hAnsi="Times New Roman" w:cs="Times New Roman"/>
          <w:sz w:val="24"/>
          <w:szCs w:val="24"/>
        </w:rPr>
        <w:t>juba vastu võetud kutseõppe tasuta tasemeõppesse või immatrikuleeritud kõrgharidustaseme tasuta õppesse;</w:t>
      </w:r>
    </w:p>
    <w:p w14:paraId="649C7F78"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vastuvõtmisele eelneva kümne aasta jooksul lõpetanud kõrgharidustaseme tasuta õppe;</w:t>
      </w:r>
    </w:p>
    <w:p w14:paraId="62D317C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 vastuvõtmisele eelneva viie aasta jooksul lõpetanud tasuta sama või kõrgema taseme kutseõppe, välja arvatud juhul, kui ta asub õppima lõpetatud taseme jätkuõppes;</w:t>
      </w:r>
    </w:p>
    <w:p w14:paraId="574315F0" w14:textId="132FEA59"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4) </w:t>
      </w:r>
      <w:ins w:id="291" w:author="Mari Koik" w:date="2024-05-14T17:47:00Z">
        <w:r w:rsidR="009F6DEC">
          <w:rPr>
            <w:rFonts w:ascii="Times New Roman" w:eastAsia="Times New Roman" w:hAnsi="Times New Roman" w:cs="Times New Roman"/>
            <w:sz w:val="24"/>
            <w:szCs w:val="24"/>
          </w:rPr>
          <w:t xml:space="preserve">enne </w:t>
        </w:r>
      </w:ins>
      <w:r w:rsidRPr="00EA3268">
        <w:rPr>
          <w:rFonts w:ascii="Times New Roman" w:eastAsia="Times New Roman" w:hAnsi="Times New Roman" w:cs="Times New Roman"/>
          <w:sz w:val="24"/>
          <w:szCs w:val="24"/>
        </w:rPr>
        <w:t>vastuvõtuvõtmis</w:t>
      </w:r>
      <w:ins w:id="292" w:author="Mari Koik" w:date="2024-05-14T17:47:00Z">
        <w:r w:rsidR="009F6DEC">
          <w:rPr>
            <w:rFonts w:ascii="Times New Roman" w:eastAsia="Times New Roman" w:hAnsi="Times New Roman" w:cs="Times New Roman"/>
            <w:sz w:val="24"/>
            <w:szCs w:val="24"/>
          </w:rPr>
          <w:t>t</w:t>
        </w:r>
      </w:ins>
      <w:del w:id="293" w:author="Mari Koik" w:date="2024-05-14T17:47:00Z">
        <w:r w:rsidRPr="00EA3268" w:rsidDel="009F6DEC">
          <w:rPr>
            <w:rFonts w:ascii="Times New Roman" w:eastAsia="Times New Roman" w:hAnsi="Times New Roman" w:cs="Times New Roman"/>
            <w:sz w:val="24"/>
            <w:szCs w:val="24"/>
          </w:rPr>
          <w:delText>ele eelnevalt</w:delText>
        </w:r>
      </w:del>
      <w:r w:rsidRPr="00EA3268">
        <w:rPr>
          <w:rFonts w:ascii="Times New Roman" w:eastAsia="Times New Roman" w:hAnsi="Times New Roman" w:cs="Times New Roman"/>
          <w:sz w:val="24"/>
          <w:szCs w:val="24"/>
        </w:rPr>
        <w:t xml:space="preserve"> </w:t>
      </w:r>
      <w:commentRangeStart w:id="294"/>
      <w:r w:rsidRPr="00EA3268">
        <w:rPr>
          <w:rFonts w:ascii="Times New Roman" w:eastAsia="Times New Roman" w:hAnsi="Times New Roman" w:cs="Times New Roman"/>
          <w:sz w:val="24"/>
          <w:szCs w:val="24"/>
        </w:rPr>
        <w:t>kahel</w:t>
      </w:r>
      <w:commentRangeEnd w:id="294"/>
      <w:r w:rsidR="005D50AA">
        <w:rPr>
          <w:rStyle w:val="Kommentaariviide"/>
        </w:rPr>
        <w:commentReference w:id="294"/>
      </w:r>
      <w:r w:rsidRPr="00EA3268">
        <w:rPr>
          <w:rFonts w:ascii="Times New Roman" w:eastAsia="Times New Roman" w:hAnsi="Times New Roman" w:cs="Times New Roman"/>
          <w:sz w:val="24"/>
          <w:szCs w:val="24"/>
        </w:rPr>
        <w:t xml:space="preserve"> korral tasuta kutseõppe tasemeõppesse vastu võetud ja mõlemal korral õpingud katkestanud ning viimasest katkestamisest on möödas vähem kui viis aastat.</w:t>
      </w:r>
    </w:p>
    <w:p w14:paraId="43AD755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07AC286" w14:textId="6E46717E"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Riigi- ja munitsipaalkool nõuab õppekulude hüvitamist kogu õppekava ulatuses õpilaselt, kes asub õppima eesti keelest erinevas keeles läbiviidavas tasemeõppes.</w:t>
      </w:r>
    </w:p>
    <w:p w14:paraId="3085728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A88B6BD" w14:textId="5086D4C1"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(3) </w:t>
      </w:r>
      <w:bookmarkStart w:id="295" w:name="_Hlk163743170"/>
      <w:r w:rsidRPr="00EA3268">
        <w:rPr>
          <w:rFonts w:ascii="Times New Roman" w:eastAsia="Times New Roman" w:hAnsi="Times New Roman" w:cs="Times New Roman"/>
          <w:sz w:val="24"/>
          <w:szCs w:val="24"/>
        </w:rPr>
        <w:t>Riigi- ja munitsipaalkool</w:t>
      </w:r>
      <w:del w:id="296" w:author="Mari Koik" w:date="2024-05-15T16:54:00Z">
        <w:r w:rsidRPr="00EA3268" w:rsidDel="0072541A">
          <w:rPr>
            <w:rFonts w:ascii="Times New Roman" w:eastAsia="Times New Roman" w:hAnsi="Times New Roman" w:cs="Times New Roman"/>
            <w:sz w:val="24"/>
            <w:szCs w:val="24"/>
          </w:rPr>
          <w:delText>il</w:delText>
        </w:r>
      </w:del>
      <w:r w:rsidRPr="00EA3268">
        <w:rPr>
          <w:rFonts w:ascii="Times New Roman" w:eastAsia="Times New Roman" w:hAnsi="Times New Roman" w:cs="Times New Roman"/>
          <w:sz w:val="24"/>
          <w:szCs w:val="24"/>
        </w:rPr>
        <w:t>, sealhulgas rakenduskõrgkool</w:t>
      </w:r>
      <w:del w:id="297" w:author="Mari Koik" w:date="2024-05-15T16:54:00Z">
        <w:r w:rsidRPr="00EA3268" w:rsidDel="0072541A">
          <w:rPr>
            <w:rFonts w:ascii="Times New Roman" w:eastAsia="Times New Roman" w:hAnsi="Times New Roman" w:cs="Times New Roman"/>
            <w:sz w:val="24"/>
            <w:szCs w:val="24"/>
          </w:rPr>
          <w:delText>il</w:delText>
        </w:r>
      </w:del>
      <w:ins w:id="298" w:author="Mari Koik" w:date="2024-05-14T16:31:00Z">
        <w:r w:rsidR="00875F53">
          <w:rPr>
            <w:rFonts w:ascii="Times New Roman" w:eastAsia="Times New Roman" w:hAnsi="Times New Roman" w:cs="Times New Roman"/>
            <w:sz w:val="24"/>
            <w:szCs w:val="24"/>
          </w:rPr>
          <w:t>,</w:t>
        </w:r>
      </w:ins>
      <w:r w:rsidRPr="00EA3268">
        <w:rPr>
          <w:rFonts w:ascii="Times New Roman" w:eastAsia="Times New Roman" w:hAnsi="Times New Roman" w:cs="Times New Roman"/>
          <w:sz w:val="24"/>
          <w:szCs w:val="24"/>
        </w:rPr>
        <w:t xml:space="preserve"> </w:t>
      </w:r>
      <w:del w:id="299" w:author="Mari Koik" w:date="2024-05-15T16:54:00Z">
        <w:r w:rsidRPr="00EA3268" w:rsidDel="0072541A">
          <w:rPr>
            <w:rFonts w:ascii="Times New Roman" w:eastAsia="Times New Roman" w:hAnsi="Times New Roman" w:cs="Times New Roman"/>
            <w:sz w:val="24"/>
            <w:szCs w:val="24"/>
          </w:rPr>
          <w:delText>on õigus</w:delText>
        </w:r>
      </w:del>
      <w:ins w:id="300" w:author="Mari Koik" w:date="2024-05-15T16:54:00Z">
        <w:r w:rsidR="0072541A">
          <w:rPr>
            <w:rFonts w:ascii="Times New Roman" w:eastAsia="Times New Roman" w:hAnsi="Times New Roman" w:cs="Times New Roman"/>
            <w:sz w:val="24"/>
            <w:szCs w:val="24"/>
          </w:rPr>
          <w:t>võib</w:t>
        </w:r>
      </w:ins>
      <w:r w:rsidRPr="00EA3268">
        <w:rPr>
          <w:rFonts w:ascii="Times New Roman" w:eastAsia="Times New Roman" w:hAnsi="Times New Roman" w:cs="Times New Roman"/>
          <w:sz w:val="24"/>
          <w:szCs w:val="24"/>
        </w:rPr>
        <w:t xml:space="preserve"> pakkuda lisaks käesoleva seaduse § 47 lõike 8 alusel moodustatud koolituskohtadele ka tasulisi koolituskohti, kus nõutakse õppekulude hüvitamist kogu õppekava ulatuses ka õpilaselt, kes ei vasta käesoleva paragrahvi lõikes 1 nimetatud tingimustele.</w:t>
      </w:r>
      <w:bookmarkEnd w:id="295"/>
    </w:p>
    <w:p w14:paraId="39D71B8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C47934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(4) Kutseõppeasutus ei nõua õppekulude hüvitamist õpilaselt, kes:</w:t>
      </w:r>
    </w:p>
    <w:p w14:paraId="30E931E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täidab õppimiskohustust;</w:t>
      </w:r>
    </w:p>
    <w:p w14:paraId="7D2D40F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õpib ettevalmistavas õppes;</w:t>
      </w:r>
    </w:p>
    <w:p w14:paraId="4C2224D6" w14:textId="7997660F"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3) õpib kutsekeskhariduse õppekaval </w:t>
      </w:r>
      <w:del w:id="301" w:author="Mari Koik" w:date="2024-05-14T17:48:00Z">
        <w:r w:rsidRPr="00EA3268" w:rsidDel="004A745B">
          <w:rPr>
            <w:rFonts w:ascii="Times New Roman" w:eastAsia="Times New Roman" w:hAnsi="Times New Roman" w:cs="Times New Roman"/>
            <w:sz w:val="24"/>
            <w:szCs w:val="24"/>
          </w:rPr>
          <w:delText>ja ta ei</w:delText>
        </w:r>
      </w:del>
      <w:ins w:id="302" w:author="Mari Koik" w:date="2024-05-14T17:48:00Z">
        <w:r w:rsidR="004A745B">
          <w:rPr>
            <w:rFonts w:ascii="Times New Roman" w:eastAsia="Times New Roman" w:hAnsi="Times New Roman" w:cs="Times New Roman"/>
            <w:sz w:val="24"/>
            <w:szCs w:val="24"/>
          </w:rPr>
          <w:t>ega</w:t>
        </w:r>
      </w:ins>
      <w:r w:rsidRPr="00EA3268">
        <w:rPr>
          <w:rFonts w:ascii="Times New Roman" w:eastAsia="Times New Roman" w:hAnsi="Times New Roman" w:cs="Times New Roman"/>
          <w:sz w:val="24"/>
          <w:szCs w:val="24"/>
        </w:rPr>
        <w:t xml:space="preserve"> ole </w:t>
      </w:r>
      <w:ins w:id="303" w:author="Mari Koik" w:date="2024-05-14T17:48:00Z">
        <w:r w:rsidR="004A745B">
          <w:rPr>
            <w:rFonts w:ascii="Times New Roman" w:eastAsia="Times New Roman" w:hAnsi="Times New Roman" w:cs="Times New Roman"/>
            <w:sz w:val="24"/>
            <w:szCs w:val="24"/>
          </w:rPr>
          <w:t xml:space="preserve">enne </w:t>
        </w:r>
      </w:ins>
      <w:r w:rsidRPr="00EA3268">
        <w:rPr>
          <w:rFonts w:ascii="Times New Roman" w:eastAsia="Times New Roman" w:hAnsi="Times New Roman" w:cs="Times New Roman"/>
          <w:sz w:val="24"/>
          <w:szCs w:val="24"/>
        </w:rPr>
        <w:t>vastuvõtmis</w:t>
      </w:r>
      <w:ins w:id="304" w:author="Mari Koik" w:date="2024-05-14T17:48:00Z">
        <w:r w:rsidR="004A745B">
          <w:rPr>
            <w:rFonts w:ascii="Times New Roman" w:eastAsia="Times New Roman" w:hAnsi="Times New Roman" w:cs="Times New Roman"/>
            <w:sz w:val="24"/>
            <w:szCs w:val="24"/>
          </w:rPr>
          <w:t>t</w:t>
        </w:r>
      </w:ins>
      <w:del w:id="305" w:author="Mari Koik" w:date="2024-05-14T17:48:00Z">
        <w:r w:rsidRPr="00EA3268" w:rsidDel="004A745B">
          <w:rPr>
            <w:rFonts w:ascii="Times New Roman" w:eastAsia="Times New Roman" w:hAnsi="Times New Roman" w:cs="Times New Roman"/>
            <w:sz w:val="24"/>
            <w:szCs w:val="24"/>
          </w:rPr>
          <w:delText>ele eelnevalt</w:delText>
        </w:r>
      </w:del>
      <w:r w:rsidRPr="00EA3268">
        <w:rPr>
          <w:rFonts w:ascii="Times New Roman" w:eastAsia="Times New Roman" w:hAnsi="Times New Roman" w:cs="Times New Roman"/>
          <w:sz w:val="24"/>
          <w:szCs w:val="24"/>
        </w:rPr>
        <w:t xml:space="preserve"> omandatud keskharidust;</w:t>
      </w:r>
    </w:p>
    <w:p w14:paraId="54EC0F2A" w14:textId="6DA532EC"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lastRenderedPageBreak/>
        <w:t xml:space="preserve">4) õpib käesoleva seaduse § 47 lõike 8 alusel moodustatud koolituskohal </w:t>
      </w:r>
      <w:del w:id="306" w:author="Mari Koik" w:date="2024-05-14T17:49:00Z">
        <w:r w:rsidRPr="00EA3268" w:rsidDel="004A745B">
          <w:rPr>
            <w:rFonts w:ascii="Times New Roman" w:eastAsia="Times New Roman" w:hAnsi="Times New Roman" w:cs="Times New Roman"/>
            <w:sz w:val="24"/>
            <w:szCs w:val="24"/>
          </w:rPr>
          <w:delText>ja ei</w:delText>
        </w:r>
      </w:del>
      <w:ins w:id="307" w:author="Mari Koik" w:date="2024-05-14T17:49:00Z">
        <w:r w:rsidR="004A745B">
          <w:rPr>
            <w:rFonts w:ascii="Times New Roman" w:eastAsia="Times New Roman" w:hAnsi="Times New Roman" w:cs="Times New Roman"/>
            <w:sz w:val="24"/>
            <w:szCs w:val="24"/>
          </w:rPr>
          <w:t>ega</w:t>
        </w:r>
      </w:ins>
      <w:r w:rsidRPr="00EA3268">
        <w:rPr>
          <w:rFonts w:ascii="Times New Roman" w:eastAsia="Times New Roman" w:hAnsi="Times New Roman" w:cs="Times New Roman"/>
          <w:sz w:val="24"/>
          <w:szCs w:val="24"/>
        </w:rPr>
        <w:t xml:space="preserve"> vasta käesoleva paragrahvi lõigetes 1 ja 2 nimetatud tingimustele. </w:t>
      </w:r>
    </w:p>
    <w:p w14:paraId="7F0EADE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132431E" w14:textId="17A9B7E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(5) Käesoleva paragrahvi lõike 1 punktis 3 nimetatud õpilaselt ei nõuta õppekulude hüvitamist, kui ta asub esimest korda </w:t>
      </w:r>
      <w:ins w:id="308" w:author="Mari Koik" w:date="2024-05-14T17:50:00Z">
        <w:r w:rsidR="004A745B" w:rsidRPr="005D50AA">
          <w:rPr>
            <w:rFonts w:ascii="Times New Roman" w:eastAsia="Times New Roman" w:hAnsi="Times New Roman" w:cs="Times New Roman"/>
            <w:sz w:val="24"/>
            <w:szCs w:val="24"/>
          </w:rPr>
          <w:t>sellel</w:t>
        </w:r>
        <w:r w:rsidR="004A745B">
          <w:rPr>
            <w:rFonts w:ascii="Times New Roman" w:eastAsia="Times New Roman" w:hAnsi="Times New Roman" w:cs="Times New Roman"/>
            <w:sz w:val="24"/>
            <w:szCs w:val="24"/>
          </w:rPr>
          <w:t xml:space="preserve"> </w:t>
        </w:r>
        <w:r w:rsidR="004A745B" w:rsidRPr="00EA3268">
          <w:rPr>
            <w:rFonts w:ascii="Times New Roman" w:eastAsia="Times New Roman" w:hAnsi="Times New Roman" w:cs="Times New Roman"/>
            <w:sz w:val="24"/>
            <w:szCs w:val="24"/>
          </w:rPr>
          <w:t xml:space="preserve">tasemel </w:t>
        </w:r>
      </w:ins>
      <w:r w:rsidRPr="00EA3268">
        <w:rPr>
          <w:rFonts w:ascii="Times New Roman" w:eastAsia="Times New Roman" w:hAnsi="Times New Roman" w:cs="Times New Roman"/>
          <w:sz w:val="24"/>
          <w:szCs w:val="24"/>
        </w:rPr>
        <w:t xml:space="preserve">õppima </w:t>
      </w:r>
      <w:del w:id="309" w:author="Mari Koik" w:date="2024-05-14T17:49:00Z">
        <w:r w:rsidRPr="00EA3268" w:rsidDel="004A745B">
          <w:rPr>
            <w:rFonts w:ascii="Times New Roman" w:eastAsia="Times New Roman" w:hAnsi="Times New Roman" w:cs="Times New Roman"/>
            <w:sz w:val="24"/>
            <w:szCs w:val="24"/>
          </w:rPr>
          <w:delText xml:space="preserve">samale </w:delText>
        </w:r>
      </w:del>
      <w:del w:id="310" w:author="Mari Koik" w:date="2024-05-14T17:50:00Z">
        <w:r w:rsidRPr="00EA3268" w:rsidDel="004A745B">
          <w:rPr>
            <w:rFonts w:ascii="Times New Roman" w:eastAsia="Times New Roman" w:hAnsi="Times New Roman" w:cs="Times New Roman"/>
            <w:sz w:val="24"/>
            <w:szCs w:val="24"/>
          </w:rPr>
          <w:delText xml:space="preserve">tasemele </w:delText>
        </w:r>
      </w:del>
      <w:r w:rsidRPr="00EA3268">
        <w:rPr>
          <w:rFonts w:ascii="Times New Roman" w:eastAsia="Times New Roman" w:hAnsi="Times New Roman" w:cs="Times New Roman"/>
          <w:sz w:val="24"/>
          <w:szCs w:val="24"/>
        </w:rPr>
        <w:t xml:space="preserve">pärast ettevalmistava õppe lõpetamist või on </w:t>
      </w:r>
      <w:del w:id="311" w:author="Mari Koik" w:date="2024-05-14T17:49:00Z">
        <w:r w:rsidRPr="00EA3268" w:rsidDel="004A745B">
          <w:rPr>
            <w:rFonts w:ascii="Times New Roman" w:eastAsia="Times New Roman" w:hAnsi="Times New Roman" w:cs="Times New Roman"/>
            <w:sz w:val="24"/>
            <w:szCs w:val="24"/>
          </w:rPr>
          <w:delText xml:space="preserve">varasemalt </w:delText>
        </w:r>
      </w:del>
      <w:ins w:id="312" w:author="Mari Koik" w:date="2024-05-14T17:49:00Z">
        <w:r w:rsidR="004A745B" w:rsidRPr="00EA3268">
          <w:rPr>
            <w:rFonts w:ascii="Times New Roman" w:eastAsia="Times New Roman" w:hAnsi="Times New Roman" w:cs="Times New Roman"/>
            <w:sz w:val="24"/>
            <w:szCs w:val="24"/>
          </w:rPr>
          <w:t>var</w:t>
        </w:r>
        <w:r w:rsidR="004A745B">
          <w:rPr>
            <w:rFonts w:ascii="Times New Roman" w:eastAsia="Times New Roman" w:hAnsi="Times New Roman" w:cs="Times New Roman"/>
            <w:sz w:val="24"/>
            <w:szCs w:val="24"/>
          </w:rPr>
          <w:t>em</w:t>
        </w:r>
        <w:r w:rsidR="004A745B"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paralleelselt üldkeskhariduse omandamisega lõpetanud kutseõppe tasemeõppe. </w:t>
      </w:r>
    </w:p>
    <w:p w14:paraId="3045CBC3"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0A6C70B" w14:textId="12CFD323"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(6) Käesoleva paragrahvi lõike</w:t>
      </w:r>
      <w:del w:id="313" w:author="Mari Koik" w:date="2024-05-15T17:46:00Z">
        <w:r w:rsidRPr="00EA3268" w:rsidDel="001E08B5">
          <w:rPr>
            <w:rFonts w:ascii="Times New Roman" w:eastAsia="Times New Roman" w:hAnsi="Times New Roman" w:cs="Times New Roman"/>
            <w:sz w:val="24"/>
            <w:szCs w:val="24"/>
          </w:rPr>
          <w:delText>s</w:delText>
        </w:r>
      </w:del>
      <w:r w:rsidRPr="00EA3268">
        <w:rPr>
          <w:rFonts w:ascii="Times New Roman" w:eastAsia="Times New Roman" w:hAnsi="Times New Roman" w:cs="Times New Roman"/>
          <w:sz w:val="24"/>
          <w:szCs w:val="24"/>
        </w:rPr>
        <w:t xml:space="preserve"> 1 punktides 2–4 nimetatud õpilaselt ei nõuta õppekulude hüvitamist, kui on tuvastatud tema vähenenud töövõime, mis </w:t>
      </w:r>
      <w:del w:id="314" w:author="Mari Koik" w:date="2024-05-14T17:51:00Z">
        <w:r w:rsidRPr="00EA3268" w:rsidDel="004A745B">
          <w:rPr>
            <w:rFonts w:ascii="Times New Roman" w:eastAsia="Times New Roman" w:hAnsi="Times New Roman" w:cs="Times New Roman"/>
            <w:sz w:val="24"/>
            <w:szCs w:val="24"/>
          </w:rPr>
          <w:delText xml:space="preserve">tingib </w:delText>
        </w:r>
      </w:del>
      <w:ins w:id="315" w:author="Mari Koik" w:date="2024-05-14T17:51:00Z">
        <w:r w:rsidR="004A745B">
          <w:rPr>
            <w:rFonts w:ascii="Times New Roman" w:eastAsia="Times New Roman" w:hAnsi="Times New Roman" w:cs="Times New Roman"/>
            <w:sz w:val="24"/>
            <w:szCs w:val="24"/>
          </w:rPr>
          <w:t>takistab</w:t>
        </w:r>
        <w:r w:rsidR="004A745B"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uue ameti omandamist</w:t>
      </w:r>
      <w:ins w:id="316" w:author="Mari Koik" w:date="2024-05-14T17:51:00Z">
        <w:r w:rsidR="004A745B">
          <w:rPr>
            <w:rFonts w:ascii="Times New Roman" w:eastAsia="Times New Roman" w:hAnsi="Times New Roman" w:cs="Times New Roman"/>
            <w:sz w:val="24"/>
            <w:szCs w:val="24"/>
          </w:rPr>
          <w:t>,</w:t>
        </w:r>
      </w:ins>
      <w:r w:rsidRPr="00EA3268">
        <w:rPr>
          <w:rFonts w:ascii="Times New Roman" w:eastAsia="Times New Roman" w:hAnsi="Times New Roman" w:cs="Times New Roman"/>
          <w:sz w:val="24"/>
          <w:szCs w:val="24"/>
        </w:rPr>
        <w:t xml:space="preserve"> või </w:t>
      </w:r>
      <w:del w:id="317" w:author="Mari Koik" w:date="2024-05-14T17:51:00Z">
        <w:r w:rsidRPr="00EA3268" w:rsidDel="004A745B">
          <w:rPr>
            <w:rFonts w:ascii="Times New Roman" w:eastAsia="Times New Roman" w:hAnsi="Times New Roman" w:cs="Times New Roman"/>
            <w:sz w:val="24"/>
            <w:szCs w:val="24"/>
          </w:rPr>
          <w:delText>on tegemist</w:delText>
        </w:r>
      </w:del>
      <w:ins w:id="318" w:author="Mari Koik" w:date="2024-05-14T17:51:00Z">
        <w:r w:rsidR="004A745B">
          <w:rPr>
            <w:rFonts w:ascii="Times New Roman" w:eastAsia="Times New Roman" w:hAnsi="Times New Roman" w:cs="Times New Roman"/>
            <w:sz w:val="24"/>
            <w:szCs w:val="24"/>
          </w:rPr>
          <w:t>kui õpilane on</w:t>
        </w:r>
      </w:ins>
      <w:r w:rsidRPr="00EA3268">
        <w:rPr>
          <w:rFonts w:ascii="Times New Roman" w:eastAsia="Times New Roman" w:hAnsi="Times New Roman" w:cs="Times New Roman"/>
          <w:sz w:val="24"/>
          <w:szCs w:val="24"/>
        </w:rPr>
        <w:t xml:space="preserve"> registreeritud töötu</w:t>
      </w:r>
      <w:del w:id="319" w:author="Mari Koik" w:date="2024-05-14T17:51:00Z">
        <w:r w:rsidRPr="00EA3268" w:rsidDel="004A745B">
          <w:rPr>
            <w:rFonts w:ascii="Times New Roman" w:eastAsia="Times New Roman" w:hAnsi="Times New Roman" w:cs="Times New Roman"/>
            <w:sz w:val="24"/>
            <w:szCs w:val="24"/>
          </w:rPr>
          <w:delText>ga</w:delText>
        </w:r>
      </w:del>
      <w:r w:rsidRPr="00EA3268">
        <w:rPr>
          <w:rFonts w:ascii="Times New Roman" w:eastAsia="Times New Roman" w:hAnsi="Times New Roman" w:cs="Times New Roman"/>
          <w:sz w:val="24"/>
          <w:szCs w:val="24"/>
        </w:rPr>
        <w:t xml:space="preserve"> ja </w:t>
      </w:r>
      <w:del w:id="320" w:author="Mari Koik" w:date="2024-05-14T17:52:00Z">
        <w:r w:rsidRPr="00EA3268" w:rsidDel="004A745B">
          <w:rPr>
            <w:rFonts w:ascii="Times New Roman" w:eastAsia="Times New Roman" w:hAnsi="Times New Roman" w:cs="Times New Roman"/>
            <w:sz w:val="24"/>
            <w:szCs w:val="24"/>
          </w:rPr>
          <w:delText xml:space="preserve">ta on </w:delText>
        </w:r>
      </w:del>
      <w:r w:rsidRPr="00EA3268">
        <w:rPr>
          <w:rFonts w:ascii="Times New Roman" w:eastAsia="Times New Roman" w:hAnsi="Times New Roman" w:cs="Times New Roman"/>
          <w:sz w:val="24"/>
          <w:szCs w:val="24"/>
        </w:rPr>
        <w:t>suunatud kutseõppe tasemeõppesse tööturumeetme kaudu.</w:t>
      </w:r>
    </w:p>
    <w:p w14:paraId="192EA44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2D5FE805" w14:textId="2CBCB641"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(7) Käesoleva </w:t>
      </w:r>
      <w:bookmarkStart w:id="321" w:name="_Hlk158210499"/>
      <w:r w:rsidRPr="00EA3268">
        <w:rPr>
          <w:rFonts w:ascii="Times New Roman" w:eastAsia="Times New Roman" w:hAnsi="Times New Roman" w:cs="Times New Roman"/>
          <w:sz w:val="24"/>
          <w:szCs w:val="24"/>
        </w:rPr>
        <w:t xml:space="preserve">paragrahvi lõigetes 1 ja 2 nimetatud õpilaselt ei nõuta õppekulude hüvitamist, kui ta asub õppima õppekavarühmas või õppekaval, mille </w:t>
      </w:r>
      <w:del w:id="322" w:author="Mari Koik" w:date="2024-05-14T17:52:00Z">
        <w:r w:rsidRPr="00EA3268" w:rsidDel="004A745B">
          <w:rPr>
            <w:rFonts w:ascii="Times New Roman" w:eastAsia="Times New Roman" w:hAnsi="Times New Roman" w:cs="Times New Roman"/>
            <w:sz w:val="24"/>
            <w:szCs w:val="24"/>
          </w:rPr>
          <w:delText xml:space="preserve">osas </w:delText>
        </w:r>
      </w:del>
      <w:ins w:id="323" w:author="Mari Koik" w:date="2024-05-14T17:52:00Z">
        <w:r w:rsidR="004A745B">
          <w:rPr>
            <w:rFonts w:ascii="Times New Roman" w:eastAsia="Times New Roman" w:hAnsi="Times New Roman" w:cs="Times New Roman"/>
            <w:sz w:val="24"/>
            <w:szCs w:val="24"/>
          </w:rPr>
          <w:t>eest</w:t>
        </w:r>
        <w:r w:rsidR="004A745B" w:rsidRPr="00EA3268">
          <w:rPr>
            <w:rFonts w:ascii="Times New Roman" w:eastAsia="Times New Roman" w:hAnsi="Times New Roman" w:cs="Times New Roman"/>
            <w:sz w:val="24"/>
            <w:szCs w:val="24"/>
          </w:rPr>
          <w:t xml:space="preserve"> </w:t>
        </w:r>
      </w:ins>
      <w:del w:id="324" w:author="Mari Koik" w:date="2024-05-15T17:15:00Z">
        <w:r w:rsidRPr="00EA3268" w:rsidDel="005D50AA">
          <w:rPr>
            <w:rFonts w:ascii="Times New Roman" w:eastAsia="Times New Roman" w:hAnsi="Times New Roman" w:cs="Times New Roman"/>
            <w:sz w:val="24"/>
            <w:szCs w:val="24"/>
          </w:rPr>
          <w:delText xml:space="preserve">on </w:delText>
        </w:r>
      </w:del>
      <w:r w:rsidRPr="00EA3268">
        <w:rPr>
          <w:rFonts w:ascii="Times New Roman" w:eastAsia="Times New Roman" w:hAnsi="Times New Roman" w:cs="Times New Roman"/>
          <w:sz w:val="24"/>
          <w:szCs w:val="24"/>
        </w:rPr>
        <w:t xml:space="preserve">riik </w:t>
      </w:r>
      <w:ins w:id="325" w:author="Mari Koik" w:date="2024-05-15T17:15:00Z">
        <w:r w:rsidR="005D50AA" w:rsidRPr="00EA3268">
          <w:rPr>
            <w:rFonts w:ascii="Times New Roman" w:eastAsia="Times New Roman" w:hAnsi="Times New Roman" w:cs="Times New Roman"/>
            <w:sz w:val="24"/>
            <w:szCs w:val="24"/>
          </w:rPr>
          <w:t xml:space="preserve">on </w:t>
        </w:r>
      </w:ins>
      <w:r w:rsidRPr="00EA3268">
        <w:rPr>
          <w:rFonts w:ascii="Times New Roman" w:eastAsia="Times New Roman" w:hAnsi="Times New Roman" w:cs="Times New Roman"/>
          <w:sz w:val="24"/>
          <w:szCs w:val="24"/>
        </w:rPr>
        <w:t>käesoleva seaduse § 47 lõike 10 punkti 3, lõike 11 punkti 3 või lõike 14 kohaselt keelanud tasu võtta.</w:t>
      </w:r>
      <w:bookmarkEnd w:id="321"/>
    </w:p>
    <w:p w14:paraId="5354D2B5"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8244580" w14:textId="44E442B5"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(8) </w:t>
      </w:r>
      <w:bookmarkStart w:id="326" w:name="_Hlk158214347"/>
      <w:r w:rsidRPr="00EA3268">
        <w:rPr>
          <w:rFonts w:ascii="Times New Roman" w:eastAsia="Times New Roman" w:hAnsi="Times New Roman" w:cs="Times New Roman"/>
          <w:sz w:val="24"/>
          <w:szCs w:val="24"/>
        </w:rPr>
        <w:t xml:space="preserve">Käesoleva paragrahvi lõikes 1 nimetatud õpilasel on võimalik </w:t>
      </w:r>
      <w:ins w:id="327" w:author="Mari Koik" w:date="2024-05-15T17:14:00Z">
        <w:r w:rsidR="005D50AA">
          <w:rPr>
            <w:rFonts w:ascii="Times New Roman" w:eastAsia="Times New Roman" w:hAnsi="Times New Roman" w:cs="Times New Roman"/>
            <w:sz w:val="24"/>
            <w:szCs w:val="24"/>
          </w:rPr>
          <w:t>üle</w:t>
        </w:r>
        <w:r w:rsidR="005D50AA" w:rsidRPr="005D50AA" w:rsidDel="005D50AA">
          <w:rPr>
            <w:rFonts w:ascii="Times New Roman" w:eastAsia="Times New Roman" w:hAnsi="Times New Roman" w:cs="Times New Roman"/>
            <w:sz w:val="24"/>
            <w:szCs w:val="24"/>
          </w:rPr>
          <w:t xml:space="preserve"> </w:t>
        </w:r>
      </w:ins>
      <w:del w:id="328" w:author="Mari Koik" w:date="2024-05-15T17:13:00Z">
        <w:r w:rsidRPr="005D50AA" w:rsidDel="005D50AA">
          <w:rPr>
            <w:rFonts w:ascii="Times New Roman" w:eastAsia="Times New Roman" w:hAnsi="Times New Roman" w:cs="Times New Roman"/>
            <w:sz w:val="24"/>
            <w:szCs w:val="24"/>
          </w:rPr>
          <w:delText>liikuda</w:delText>
        </w:r>
        <w:r w:rsidRPr="00EA3268" w:rsidDel="005D50AA">
          <w:rPr>
            <w:rFonts w:ascii="Times New Roman" w:eastAsia="Times New Roman" w:hAnsi="Times New Roman" w:cs="Times New Roman"/>
            <w:sz w:val="24"/>
            <w:szCs w:val="24"/>
          </w:rPr>
          <w:delText xml:space="preserve"> </w:delText>
        </w:r>
      </w:del>
      <w:ins w:id="329" w:author="Mari Koik" w:date="2024-05-15T17:13:00Z">
        <w:r w:rsidR="005D50AA">
          <w:rPr>
            <w:rFonts w:ascii="Times New Roman" w:eastAsia="Times New Roman" w:hAnsi="Times New Roman" w:cs="Times New Roman"/>
            <w:sz w:val="24"/>
            <w:szCs w:val="24"/>
          </w:rPr>
          <w:t xml:space="preserve">minna </w:t>
        </w:r>
      </w:ins>
      <w:r w:rsidRPr="00EA3268">
        <w:rPr>
          <w:rFonts w:ascii="Times New Roman" w:eastAsia="Times New Roman" w:hAnsi="Times New Roman" w:cs="Times New Roman"/>
          <w:sz w:val="24"/>
          <w:szCs w:val="24"/>
        </w:rPr>
        <w:t>tasuliselt koolituskohalt tasuta koolituskohale ainult vaba koolituskoha olemasolu</w:t>
      </w:r>
      <w:ins w:id="330" w:author="Mari Koik" w:date="2024-05-14T17:52:00Z">
        <w:r w:rsidR="004A745B">
          <w:rPr>
            <w:rFonts w:ascii="Times New Roman" w:eastAsia="Times New Roman" w:hAnsi="Times New Roman" w:cs="Times New Roman"/>
            <w:sz w:val="24"/>
            <w:szCs w:val="24"/>
          </w:rPr>
          <w:t xml:space="preserve"> korra</w:t>
        </w:r>
      </w:ins>
      <w:r w:rsidRPr="00EA3268">
        <w:rPr>
          <w:rFonts w:ascii="Times New Roman" w:eastAsia="Times New Roman" w:hAnsi="Times New Roman" w:cs="Times New Roman"/>
          <w:sz w:val="24"/>
          <w:szCs w:val="24"/>
        </w:rPr>
        <w:t xml:space="preserve">l õppekavarühmas või õppekaval, mille </w:t>
      </w:r>
      <w:del w:id="331" w:author="Mari Koik" w:date="2024-05-14T17:52:00Z">
        <w:r w:rsidRPr="00EA3268" w:rsidDel="004A745B">
          <w:rPr>
            <w:rFonts w:ascii="Times New Roman" w:eastAsia="Times New Roman" w:hAnsi="Times New Roman" w:cs="Times New Roman"/>
            <w:sz w:val="24"/>
            <w:szCs w:val="24"/>
          </w:rPr>
          <w:delText xml:space="preserve">osas </w:delText>
        </w:r>
      </w:del>
      <w:ins w:id="332" w:author="Mari Koik" w:date="2024-05-14T17:52:00Z">
        <w:r w:rsidR="004A745B">
          <w:rPr>
            <w:rFonts w:ascii="Times New Roman" w:eastAsia="Times New Roman" w:hAnsi="Times New Roman" w:cs="Times New Roman"/>
            <w:sz w:val="24"/>
            <w:szCs w:val="24"/>
          </w:rPr>
          <w:t xml:space="preserve">eest </w:t>
        </w:r>
      </w:ins>
      <w:del w:id="333" w:author="Mari Koik" w:date="2024-05-15T17:13:00Z">
        <w:r w:rsidRPr="00EA3268" w:rsidDel="005D50AA">
          <w:rPr>
            <w:rFonts w:ascii="Times New Roman" w:eastAsia="Times New Roman" w:hAnsi="Times New Roman" w:cs="Times New Roman"/>
            <w:sz w:val="24"/>
            <w:szCs w:val="24"/>
          </w:rPr>
          <w:delText xml:space="preserve">on </w:delText>
        </w:r>
      </w:del>
      <w:r w:rsidRPr="00EA3268">
        <w:rPr>
          <w:rFonts w:ascii="Times New Roman" w:eastAsia="Times New Roman" w:hAnsi="Times New Roman" w:cs="Times New Roman"/>
          <w:sz w:val="24"/>
          <w:szCs w:val="24"/>
        </w:rPr>
        <w:t xml:space="preserve">riik </w:t>
      </w:r>
      <w:ins w:id="334" w:author="Mari Koik" w:date="2024-05-15T17:13:00Z">
        <w:r w:rsidR="005D50AA" w:rsidRPr="00EA3268">
          <w:rPr>
            <w:rFonts w:ascii="Times New Roman" w:eastAsia="Times New Roman" w:hAnsi="Times New Roman" w:cs="Times New Roman"/>
            <w:sz w:val="24"/>
            <w:szCs w:val="24"/>
          </w:rPr>
          <w:t xml:space="preserve">on </w:t>
        </w:r>
      </w:ins>
      <w:r w:rsidRPr="00EA3268">
        <w:rPr>
          <w:rFonts w:ascii="Times New Roman" w:eastAsia="Times New Roman" w:hAnsi="Times New Roman" w:cs="Times New Roman"/>
          <w:sz w:val="24"/>
          <w:szCs w:val="24"/>
        </w:rPr>
        <w:t xml:space="preserve">käesoleva seaduse § 47 lõike 10 punkti 3,  lõike 11 punkti 3 või lõike 14 kohaselt keelanud tasu võtta. </w:t>
      </w:r>
      <w:bookmarkStart w:id="335" w:name="_Hlk158100928"/>
      <w:r w:rsidRPr="00EA3268">
        <w:rPr>
          <w:rFonts w:ascii="Times New Roman" w:eastAsia="Times New Roman" w:hAnsi="Times New Roman" w:cs="Times New Roman"/>
          <w:sz w:val="24"/>
          <w:szCs w:val="24"/>
        </w:rPr>
        <w:t xml:space="preserve">Tasuta koolituskohale </w:t>
      </w:r>
      <w:del w:id="336" w:author="Mari Koik" w:date="2024-05-15T17:13:00Z">
        <w:r w:rsidRPr="00EA3268" w:rsidDel="005D50AA">
          <w:rPr>
            <w:rFonts w:ascii="Times New Roman" w:eastAsia="Times New Roman" w:hAnsi="Times New Roman" w:cs="Times New Roman"/>
            <w:sz w:val="24"/>
            <w:szCs w:val="24"/>
          </w:rPr>
          <w:delText xml:space="preserve">liikumise </w:delText>
        </w:r>
      </w:del>
      <w:ins w:id="337" w:author="Mari Koik" w:date="2024-05-15T17:13:00Z">
        <w:r w:rsidR="005D50AA">
          <w:rPr>
            <w:rFonts w:ascii="Times New Roman" w:eastAsia="Times New Roman" w:hAnsi="Times New Roman" w:cs="Times New Roman"/>
            <w:sz w:val="24"/>
            <w:szCs w:val="24"/>
          </w:rPr>
          <w:t>ülemineku</w:t>
        </w:r>
        <w:r w:rsidR="005D50AA"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täpsema korra kehtestab kool</w:t>
      </w:r>
      <w:bookmarkEnd w:id="335"/>
      <w:r w:rsidRPr="00EA3268">
        <w:rPr>
          <w:rFonts w:ascii="Times New Roman" w:eastAsia="Times New Roman" w:hAnsi="Times New Roman" w:cs="Times New Roman"/>
          <w:sz w:val="24"/>
          <w:szCs w:val="24"/>
        </w:rPr>
        <w:t>i nõukogu.</w:t>
      </w:r>
    </w:p>
    <w:p w14:paraId="228B3CA2"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2A1D384" w14:textId="06D86448"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(9) Käesoleva seaduse § 47 lõike 8 alusel moodustatud koolituskoha vabanedes võib kool </w:t>
      </w:r>
      <w:ins w:id="338" w:author="Mari Koik" w:date="2024-05-14T17:53:00Z">
        <w:r w:rsidR="004A745B">
          <w:rPr>
            <w:rFonts w:ascii="Times New Roman" w:eastAsia="Times New Roman" w:hAnsi="Times New Roman" w:cs="Times New Roman"/>
            <w:sz w:val="24"/>
            <w:szCs w:val="24"/>
          </w:rPr>
          <w:t xml:space="preserve">selle </w:t>
        </w:r>
      </w:ins>
      <w:r w:rsidRPr="00EA3268">
        <w:rPr>
          <w:rFonts w:ascii="Times New Roman" w:eastAsia="Times New Roman" w:hAnsi="Times New Roman" w:cs="Times New Roman"/>
          <w:sz w:val="24"/>
          <w:szCs w:val="24"/>
        </w:rPr>
        <w:t>täita sama õppekava tasulisel koolituskohal õppiva õpilasega, välja arvatud käesoleva paragrahvi lõikes 1 nimetatud õpilasega.</w:t>
      </w:r>
    </w:p>
    <w:bookmarkEnd w:id="326"/>
    <w:p w14:paraId="253C3F6E"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35A159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(10) </w:t>
      </w:r>
      <w:bookmarkStart w:id="339" w:name="_Hlk158105527"/>
      <w:r w:rsidRPr="00EA3268">
        <w:rPr>
          <w:rFonts w:ascii="Times New Roman" w:eastAsia="Times New Roman" w:hAnsi="Times New Roman" w:cs="Times New Roman"/>
          <w:sz w:val="24"/>
          <w:szCs w:val="24"/>
        </w:rPr>
        <w:t>Kutseõppe tasemeõppe tasu suuruse määramise alused ja piirmäärad riigi- ja munitsipaalkoolides kehtestab Vabariigi Valitsus määrusega.</w:t>
      </w:r>
      <w:bookmarkEnd w:id="339"/>
    </w:p>
    <w:p w14:paraId="01FADEE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0471639" w14:textId="492EEEB1"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(11) Kooli nõukogu kehtestab </w:t>
      </w:r>
      <w:ins w:id="340" w:author="Mari Koik" w:date="2024-05-14T17:55:00Z">
        <w:r w:rsidR="004A745B" w:rsidRPr="00EA3268">
          <w:rPr>
            <w:rFonts w:ascii="Times New Roman" w:eastAsia="Times New Roman" w:hAnsi="Times New Roman" w:cs="Times New Roman"/>
            <w:sz w:val="24"/>
            <w:szCs w:val="24"/>
          </w:rPr>
          <w:t xml:space="preserve">õppekava </w:t>
        </w:r>
      </w:ins>
      <w:r w:rsidRPr="00EA3268">
        <w:rPr>
          <w:rFonts w:ascii="Times New Roman" w:eastAsia="Times New Roman" w:hAnsi="Times New Roman" w:cs="Times New Roman"/>
          <w:sz w:val="24"/>
          <w:szCs w:val="24"/>
        </w:rPr>
        <w:t xml:space="preserve">koolituskoha tasu suuruse </w:t>
      </w:r>
      <w:del w:id="341" w:author="Mari Koik" w:date="2024-05-14T17:55:00Z">
        <w:r w:rsidRPr="00EA3268" w:rsidDel="004A745B">
          <w:rPr>
            <w:rFonts w:ascii="Times New Roman" w:eastAsia="Times New Roman" w:hAnsi="Times New Roman" w:cs="Times New Roman"/>
            <w:sz w:val="24"/>
            <w:szCs w:val="24"/>
          </w:rPr>
          <w:delText xml:space="preserve">õppekava koolituskoha kohta </w:delText>
        </w:r>
      </w:del>
      <w:r w:rsidRPr="00EA3268">
        <w:rPr>
          <w:rFonts w:ascii="Times New Roman" w:eastAsia="Times New Roman" w:hAnsi="Times New Roman" w:cs="Times New Roman"/>
          <w:sz w:val="24"/>
          <w:szCs w:val="24"/>
        </w:rPr>
        <w:t xml:space="preserve">hiljemalt vastuvõtu alguseks. </w:t>
      </w:r>
      <w:bookmarkStart w:id="342" w:name="_Hlk158109769"/>
      <w:r w:rsidRPr="00EA3268">
        <w:rPr>
          <w:rFonts w:ascii="Times New Roman" w:eastAsia="Times New Roman" w:hAnsi="Times New Roman" w:cs="Times New Roman"/>
          <w:sz w:val="24"/>
          <w:szCs w:val="24"/>
        </w:rPr>
        <w:t xml:space="preserve">Juba õppima asunud õpilase koolituskoha tasu </w:t>
      </w:r>
      <w:del w:id="343" w:author="Mari Koik" w:date="2024-05-14T21:46:00Z">
        <w:r w:rsidRPr="00EA3268" w:rsidDel="00B338D7">
          <w:rPr>
            <w:rFonts w:ascii="Times New Roman" w:eastAsia="Times New Roman" w:hAnsi="Times New Roman" w:cs="Times New Roman"/>
            <w:sz w:val="24"/>
            <w:szCs w:val="24"/>
          </w:rPr>
          <w:delText xml:space="preserve">suurust </w:delText>
        </w:r>
      </w:del>
      <w:r w:rsidRPr="00EA3268">
        <w:rPr>
          <w:rFonts w:ascii="Times New Roman" w:eastAsia="Times New Roman" w:hAnsi="Times New Roman" w:cs="Times New Roman"/>
          <w:sz w:val="24"/>
          <w:szCs w:val="24"/>
        </w:rPr>
        <w:t>võib kool suurendada eelmise õppeaastaga võrreldes kuni kümme protsenti</w:t>
      </w:r>
      <w:bookmarkEnd w:id="342"/>
      <w:r w:rsidRPr="00EA3268">
        <w:rPr>
          <w:rFonts w:ascii="Times New Roman" w:eastAsia="Times New Roman" w:hAnsi="Times New Roman" w:cs="Times New Roman"/>
          <w:sz w:val="24"/>
          <w:szCs w:val="24"/>
        </w:rPr>
        <w:t xml:space="preserve">, </w:t>
      </w:r>
      <w:bookmarkStart w:id="344" w:name="_Hlk158109791"/>
      <w:r w:rsidRPr="00EA3268">
        <w:rPr>
          <w:rFonts w:ascii="Times New Roman" w:eastAsia="Times New Roman" w:hAnsi="Times New Roman" w:cs="Times New Roman"/>
          <w:sz w:val="24"/>
          <w:szCs w:val="24"/>
        </w:rPr>
        <w:t xml:space="preserve">aga mitte enam kui käesoleva paragrahvi lõike 10 alusel kehtestatud </w:t>
      </w:r>
      <w:del w:id="345" w:author="Mari Koik" w:date="2024-05-14T17:56:00Z">
        <w:r w:rsidRPr="00EA3268" w:rsidDel="004A745B">
          <w:rPr>
            <w:rFonts w:ascii="Times New Roman" w:eastAsia="Times New Roman" w:hAnsi="Times New Roman" w:cs="Times New Roman"/>
            <w:sz w:val="24"/>
            <w:szCs w:val="24"/>
          </w:rPr>
          <w:delText>maksimaalne tasu suurus</w:delText>
        </w:r>
      </w:del>
      <w:bookmarkEnd w:id="344"/>
      <w:ins w:id="346" w:author="Mari Koik" w:date="2024-05-14T17:56:00Z">
        <w:r w:rsidR="004A745B">
          <w:rPr>
            <w:rFonts w:ascii="Times New Roman" w:eastAsia="Times New Roman" w:hAnsi="Times New Roman" w:cs="Times New Roman"/>
            <w:sz w:val="24"/>
            <w:szCs w:val="24"/>
          </w:rPr>
          <w:t>piirmäär</w:t>
        </w:r>
      </w:ins>
      <w:r w:rsidRPr="00EA3268">
        <w:rPr>
          <w:rFonts w:ascii="Times New Roman" w:eastAsia="Times New Roman" w:hAnsi="Times New Roman" w:cs="Times New Roman"/>
          <w:sz w:val="24"/>
          <w:szCs w:val="24"/>
        </w:rPr>
        <w:t>.“;</w:t>
      </w:r>
    </w:p>
    <w:p w14:paraId="122C404F"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46ABD8A3"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28)</w:t>
      </w:r>
      <w:r w:rsidRPr="00EA3268">
        <w:rPr>
          <w:rFonts w:ascii="Times New Roman" w:eastAsia="Times New Roman" w:hAnsi="Times New Roman" w:cs="Times New Roman"/>
          <w:sz w:val="24"/>
          <w:szCs w:val="24"/>
        </w:rPr>
        <w:t xml:space="preserve"> paragrahvi 49 täiendatakse lõikega 7 järgmises sõnastuses: </w:t>
      </w:r>
    </w:p>
    <w:p w14:paraId="49A2B90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2A2581C" w14:textId="73521C28"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„(7) K</w:t>
      </w:r>
      <w:ins w:id="347" w:author="Mari Koik" w:date="2024-05-14T17:57:00Z">
        <w:r w:rsidR="004A745B">
          <w:rPr>
            <w:rFonts w:ascii="Times New Roman" w:eastAsia="Times New Roman" w:hAnsi="Times New Roman" w:cs="Times New Roman"/>
            <w:sz w:val="24"/>
            <w:szCs w:val="24"/>
          </w:rPr>
          <w:t>ui k</w:t>
        </w:r>
      </w:ins>
      <w:r w:rsidRPr="00EA3268">
        <w:rPr>
          <w:rFonts w:ascii="Times New Roman" w:eastAsia="Times New Roman" w:hAnsi="Times New Roman" w:cs="Times New Roman"/>
          <w:sz w:val="24"/>
          <w:szCs w:val="24"/>
        </w:rPr>
        <w:t>utseõppeasutus</w:t>
      </w:r>
      <w:del w:id="348" w:author="Mari Koik" w:date="2024-05-14T17:58:00Z">
        <w:r w:rsidRPr="00EA3268" w:rsidDel="00103F58">
          <w:rPr>
            <w:rFonts w:ascii="Times New Roman" w:eastAsia="Times New Roman" w:hAnsi="Times New Roman" w:cs="Times New Roman"/>
            <w:sz w:val="24"/>
            <w:szCs w:val="24"/>
          </w:rPr>
          <w:delText>e</w:delText>
        </w:r>
      </w:del>
      <w:r w:rsidRPr="00EA3268">
        <w:rPr>
          <w:rFonts w:ascii="Times New Roman" w:eastAsia="Times New Roman" w:hAnsi="Times New Roman" w:cs="Times New Roman"/>
          <w:sz w:val="24"/>
          <w:szCs w:val="24"/>
        </w:rPr>
        <w:t xml:space="preserve"> ja gümnaasium</w:t>
      </w:r>
      <w:del w:id="349" w:author="Mari Koik" w:date="2024-05-14T17:58:00Z">
        <w:r w:rsidRPr="00EA3268" w:rsidDel="00103F58">
          <w:rPr>
            <w:rFonts w:ascii="Times New Roman" w:eastAsia="Times New Roman" w:hAnsi="Times New Roman" w:cs="Times New Roman"/>
            <w:sz w:val="24"/>
            <w:szCs w:val="24"/>
          </w:rPr>
          <w:delText>i</w:delText>
        </w:r>
      </w:del>
      <w:r w:rsidRPr="00EA3268">
        <w:rPr>
          <w:rFonts w:ascii="Times New Roman" w:eastAsia="Times New Roman" w:hAnsi="Times New Roman" w:cs="Times New Roman"/>
          <w:sz w:val="24"/>
          <w:szCs w:val="24"/>
        </w:rPr>
        <w:t xml:space="preserve"> </w:t>
      </w:r>
      <w:del w:id="350" w:author="Mari Koik" w:date="2024-05-14T17:57:00Z">
        <w:r w:rsidRPr="00EA3268" w:rsidDel="004A745B">
          <w:rPr>
            <w:rFonts w:ascii="Times New Roman" w:eastAsia="Times New Roman" w:hAnsi="Times New Roman" w:cs="Times New Roman"/>
            <w:sz w:val="24"/>
            <w:szCs w:val="24"/>
          </w:rPr>
          <w:delText xml:space="preserve">liitmisel </w:delText>
        </w:r>
      </w:del>
      <w:ins w:id="351" w:author="Mari Koik" w:date="2024-05-14T17:57:00Z">
        <w:r w:rsidR="004A745B" w:rsidRPr="00EA3268">
          <w:rPr>
            <w:rFonts w:ascii="Times New Roman" w:eastAsia="Times New Roman" w:hAnsi="Times New Roman" w:cs="Times New Roman"/>
            <w:sz w:val="24"/>
            <w:szCs w:val="24"/>
          </w:rPr>
          <w:t>lii</w:t>
        </w:r>
        <w:r w:rsidR="004A745B">
          <w:rPr>
            <w:rFonts w:ascii="Times New Roman" w:eastAsia="Times New Roman" w:hAnsi="Times New Roman" w:cs="Times New Roman"/>
            <w:sz w:val="24"/>
            <w:szCs w:val="24"/>
          </w:rPr>
          <w:t>detakse</w:t>
        </w:r>
        <w:r w:rsidR="00103F58">
          <w:rPr>
            <w:rFonts w:ascii="Times New Roman" w:eastAsia="Times New Roman" w:hAnsi="Times New Roman" w:cs="Times New Roman"/>
            <w:sz w:val="24"/>
            <w:szCs w:val="24"/>
          </w:rPr>
          <w:t xml:space="preserve"> või</w:t>
        </w:r>
      </w:ins>
      <w:del w:id="352" w:author="Mari Koik" w:date="2024-05-14T17:57:00Z">
        <w:r w:rsidRPr="00EA3268" w:rsidDel="00103F58">
          <w:rPr>
            <w:rFonts w:ascii="Times New Roman" w:eastAsia="Times New Roman" w:hAnsi="Times New Roman" w:cs="Times New Roman"/>
            <w:sz w:val="24"/>
            <w:szCs w:val="24"/>
          </w:rPr>
          <w:delText>ning</w:delText>
        </w:r>
      </w:del>
      <w:r w:rsidRPr="00EA3268">
        <w:rPr>
          <w:rFonts w:ascii="Times New Roman" w:eastAsia="Times New Roman" w:hAnsi="Times New Roman" w:cs="Times New Roman"/>
          <w:sz w:val="24"/>
          <w:szCs w:val="24"/>
        </w:rPr>
        <w:t xml:space="preserve"> kool</w:t>
      </w:r>
      <w:del w:id="353" w:author="Mari Koik" w:date="2024-05-14T17:57:00Z">
        <w:r w:rsidRPr="00EA3268" w:rsidDel="00103F58">
          <w:rPr>
            <w:rFonts w:ascii="Times New Roman" w:eastAsia="Times New Roman" w:hAnsi="Times New Roman" w:cs="Times New Roman"/>
            <w:sz w:val="24"/>
            <w:szCs w:val="24"/>
          </w:rPr>
          <w:delText>i</w:delText>
        </w:r>
      </w:del>
      <w:r w:rsidRPr="00EA3268">
        <w:rPr>
          <w:rFonts w:ascii="Times New Roman" w:eastAsia="Times New Roman" w:hAnsi="Times New Roman" w:cs="Times New Roman"/>
          <w:sz w:val="24"/>
          <w:szCs w:val="24"/>
        </w:rPr>
        <w:t xml:space="preserve">, kus pakutakse nii kutseõpet kui ka üldharidusõpet, </w:t>
      </w:r>
      <w:ins w:id="354" w:author="Mari Koik" w:date="2024-05-14T17:57:00Z">
        <w:r w:rsidR="00103F58">
          <w:rPr>
            <w:rFonts w:ascii="Times New Roman" w:eastAsia="Times New Roman" w:hAnsi="Times New Roman" w:cs="Times New Roman"/>
            <w:sz w:val="24"/>
            <w:szCs w:val="24"/>
          </w:rPr>
          <w:t xml:space="preserve">korraldatakse </w:t>
        </w:r>
      </w:ins>
      <w:r w:rsidRPr="00EA3268">
        <w:rPr>
          <w:rFonts w:ascii="Times New Roman" w:eastAsia="Times New Roman" w:hAnsi="Times New Roman" w:cs="Times New Roman"/>
          <w:sz w:val="24"/>
          <w:szCs w:val="24"/>
        </w:rPr>
        <w:t>ümber</w:t>
      </w:r>
      <w:del w:id="355" w:author="Mari Koik" w:date="2024-05-14T17:57:00Z">
        <w:r w:rsidRPr="00EA3268" w:rsidDel="00103F58">
          <w:rPr>
            <w:rFonts w:ascii="Times New Roman" w:eastAsia="Times New Roman" w:hAnsi="Times New Roman" w:cs="Times New Roman"/>
            <w:sz w:val="24"/>
            <w:szCs w:val="24"/>
          </w:rPr>
          <w:delText>korraldamisel</w:delText>
        </w:r>
      </w:del>
      <w:r w:rsidRPr="00EA3268">
        <w:rPr>
          <w:rFonts w:ascii="Times New Roman" w:eastAsia="Times New Roman" w:hAnsi="Times New Roman" w:cs="Times New Roman"/>
          <w:sz w:val="24"/>
          <w:szCs w:val="24"/>
        </w:rPr>
        <w:t xml:space="preserve">, </w:t>
      </w:r>
      <w:ins w:id="356" w:author="Mari Koik" w:date="2024-05-14T17:58:00Z">
        <w:r w:rsidR="00103F58">
          <w:rPr>
            <w:rFonts w:ascii="Times New Roman" w:eastAsia="Times New Roman" w:hAnsi="Times New Roman" w:cs="Times New Roman"/>
            <w:sz w:val="24"/>
            <w:szCs w:val="24"/>
          </w:rPr>
          <w:t xml:space="preserve">selle </w:t>
        </w:r>
      </w:ins>
      <w:r w:rsidRPr="00EA3268">
        <w:rPr>
          <w:rFonts w:ascii="Times New Roman" w:eastAsia="Times New Roman" w:hAnsi="Times New Roman" w:cs="Times New Roman"/>
          <w:sz w:val="24"/>
          <w:szCs w:val="24"/>
        </w:rPr>
        <w:t>pidami</w:t>
      </w:r>
      <w:ins w:id="357" w:author="Mari Koik" w:date="2024-05-14T17:58:00Z">
        <w:r w:rsidR="00103F58">
          <w:rPr>
            <w:rFonts w:ascii="Times New Roman" w:eastAsia="Times New Roman" w:hAnsi="Times New Roman" w:cs="Times New Roman"/>
            <w:sz w:val="24"/>
            <w:szCs w:val="24"/>
          </w:rPr>
          <w:t>n</w:t>
        </w:r>
      </w:ins>
      <w:del w:id="358" w:author="Mari Koik" w:date="2024-05-14T17:58:00Z">
        <w:r w:rsidRPr="00EA3268" w:rsidDel="00103F58">
          <w:rPr>
            <w:rFonts w:ascii="Times New Roman" w:eastAsia="Times New Roman" w:hAnsi="Times New Roman" w:cs="Times New Roman"/>
            <w:sz w:val="24"/>
            <w:szCs w:val="24"/>
          </w:rPr>
          <w:delText>s</w:delText>
        </w:r>
      </w:del>
      <w:r w:rsidRPr="00EA3268">
        <w:rPr>
          <w:rFonts w:ascii="Times New Roman" w:eastAsia="Times New Roman" w:hAnsi="Times New Roman" w:cs="Times New Roman"/>
          <w:sz w:val="24"/>
          <w:szCs w:val="24"/>
        </w:rPr>
        <w:t xml:space="preserve">e </w:t>
      </w:r>
      <w:ins w:id="359" w:author="Mari Koik" w:date="2024-05-14T17:58:00Z">
        <w:r w:rsidR="00103F58">
          <w:rPr>
            <w:rFonts w:ascii="Times New Roman" w:eastAsia="Times New Roman" w:hAnsi="Times New Roman" w:cs="Times New Roman"/>
            <w:sz w:val="24"/>
            <w:szCs w:val="24"/>
          </w:rPr>
          <w:t xml:space="preserve">antakse </w:t>
        </w:r>
      </w:ins>
      <w:r w:rsidRPr="00EA3268">
        <w:rPr>
          <w:rFonts w:ascii="Times New Roman" w:eastAsia="Times New Roman" w:hAnsi="Times New Roman" w:cs="Times New Roman"/>
          <w:sz w:val="24"/>
          <w:szCs w:val="24"/>
        </w:rPr>
        <w:t>üle</w:t>
      </w:r>
      <w:del w:id="360" w:author="Mari Koik" w:date="2024-05-14T17:58:00Z">
        <w:r w:rsidRPr="00EA3268" w:rsidDel="00103F58">
          <w:rPr>
            <w:rFonts w:ascii="Times New Roman" w:eastAsia="Times New Roman" w:hAnsi="Times New Roman" w:cs="Times New Roman"/>
            <w:sz w:val="24"/>
            <w:szCs w:val="24"/>
          </w:rPr>
          <w:delText>andmisel ja</w:delText>
        </w:r>
      </w:del>
      <w:ins w:id="361" w:author="Mari Koik" w:date="2024-05-14T17:58:00Z">
        <w:r w:rsidR="00103F58">
          <w:rPr>
            <w:rFonts w:ascii="Times New Roman" w:eastAsia="Times New Roman" w:hAnsi="Times New Roman" w:cs="Times New Roman"/>
            <w:sz w:val="24"/>
            <w:szCs w:val="24"/>
          </w:rPr>
          <w:t xml:space="preserve"> või</w:t>
        </w:r>
      </w:ins>
      <w:r w:rsidRPr="00EA3268">
        <w:rPr>
          <w:rFonts w:ascii="Times New Roman" w:eastAsia="Times New Roman" w:hAnsi="Times New Roman" w:cs="Times New Roman"/>
          <w:sz w:val="24"/>
          <w:szCs w:val="24"/>
        </w:rPr>
        <w:t xml:space="preserve"> tegevus</w:t>
      </w:r>
      <w:del w:id="362" w:author="Mari Koik" w:date="2024-05-14T17:58:00Z">
        <w:r w:rsidRPr="00EA3268" w:rsidDel="00103F58">
          <w:rPr>
            <w:rFonts w:ascii="Times New Roman" w:eastAsia="Times New Roman" w:hAnsi="Times New Roman" w:cs="Times New Roman"/>
            <w:sz w:val="24"/>
            <w:szCs w:val="24"/>
          </w:rPr>
          <w:delText>e</w:delText>
        </w:r>
      </w:del>
      <w:r w:rsidRPr="00EA3268">
        <w:rPr>
          <w:rFonts w:ascii="Times New Roman" w:eastAsia="Times New Roman" w:hAnsi="Times New Roman" w:cs="Times New Roman"/>
          <w:sz w:val="24"/>
          <w:szCs w:val="24"/>
        </w:rPr>
        <w:t xml:space="preserve"> </w:t>
      </w:r>
      <w:del w:id="363" w:author="Mari Koik" w:date="2024-05-14T17:58:00Z">
        <w:r w:rsidRPr="00EA3268" w:rsidDel="00103F58">
          <w:rPr>
            <w:rFonts w:ascii="Times New Roman" w:eastAsia="Times New Roman" w:hAnsi="Times New Roman" w:cs="Times New Roman"/>
            <w:sz w:val="24"/>
            <w:szCs w:val="24"/>
          </w:rPr>
          <w:delText xml:space="preserve">lõpetamisel </w:delText>
        </w:r>
      </w:del>
      <w:ins w:id="364" w:author="Mari Koik" w:date="2024-05-14T17:58:00Z">
        <w:r w:rsidR="00103F58" w:rsidRPr="00EA3268">
          <w:rPr>
            <w:rFonts w:ascii="Times New Roman" w:eastAsia="Times New Roman" w:hAnsi="Times New Roman" w:cs="Times New Roman"/>
            <w:sz w:val="24"/>
            <w:szCs w:val="24"/>
          </w:rPr>
          <w:t>lõpeta</w:t>
        </w:r>
        <w:r w:rsidR="00103F58">
          <w:rPr>
            <w:rFonts w:ascii="Times New Roman" w:eastAsia="Times New Roman" w:hAnsi="Times New Roman" w:cs="Times New Roman"/>
            <w:sz w:val="24"/>
            <w:szCs w:val="24"/>
          </w:rPr>
          <w:t>takse,</w:t>
        </w:r>
        <w:r w:rsidR="00103F58"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 xml:space="preserve">kohaldatakse põhikooli- ja gümnaasiumiseaduses sätestatut.“; </w:t>
      </w:r>
    </w:p>
    <w:p w14:paraId="291ACD9D"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044ED6A9"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29)</w:t>
      </w:r>
      <w:r w:rsidRPr="00EA3268">
        <w:rPr>
          <w:rFonts w:ascii="Times New Roman" w:eastAsia="Times New Roman" w:hAnsi="Times New Roman" w:cs="Times New Roman"/>
          <w:sz w:val="24"/>
          <w:szCs w:val="24"/>
        </w:rPr>
        <w:t xml:space="preserve"> paragrahv 51 muudetakse ja sõnastatakse järgmiselt: </w:t>
      </w:r>
    </w:p>
    <w:p w14:paraId="5F8DB49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A56ACB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51. Kutsehariduse ja üldhariduse pakkumine ühes asutuses</w:t>
      </w:r>
    </w:p>
    <w:p w14:paraId="4A2E00B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61DD4FF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(1) Kooli pidaja otsusega võib kool pakkuda lisaks kutseharidusele ka üldkeskharidust, kui koolis toimub õpe ka kutsekeskhariduse õppekava alusel.</w:t>
      </w:r>
    </w:p>
    <w:p w14:paraId="025132B0"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01244C3" w14:textId="1D1BB326"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lastRenderedPageBreak/>
        <w:t>(2) Kooli pidaja otsusega võib kool pakkuda põhiharidust mittestatsionaarses ja käesoleva paragrahvi lõikes 3 nimetatud juhul ka statsionaarses õppevormis põhikooli- ja gümnaasiumiseaduse §</w:t>
      </w:r>
      <w:ins w:id="365" w:author="Mari Koik" w:date="2024-05-14T17:59:00Z">
        <w:r w:rsidR="00103F58">
          <w:rPr>
            <w:rFonts w:ascii="Times New Roman" w:eastAsia="Times New Roman" w:hAnsi="Times New Roman" w:cs="Times New Roman"/>
            <w:sz w:val="24"/>
            <w:szCs w:val="24"/>
          </w:rPr>
          <w:t>-s</w:t>
        </w:r>
      </w:ins>
      <w:r w:rsidRPr="00EA3268">
        <w:rPr>
          <w:rFonts w:ascii="Times New Roman" w:eastAsia="Times New Roman" w:hAnsi="Times New Roman" w:cs="Times New Roman"/>
          <w:sz w:val="24"/>
          <w:szCs w:val="24"/>
        </w:rPr>
        <w:t xml:space="preserve"> 22 sätestatud korras.</w:t>
      </w:r>
    </w:p>
    <w:p w14:paraId="57E49082"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7688A761" w14:textId="19895969"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(3) Koolis, kus toimub kutseõpe muusika ja esituskunstide õppekavarühmas, võib pakkuda üldharidusõpet</w:t>
      </w:r>
      <w:ins w:id="366" w:author="Mari Koik" w:date="2024-05-14T18:00:00Z">
        <w:r w:rsidR="00103F58">
          <w:rPr>
            <w:rFonts w:ascii="Times New Roman" w:eastAsia="Times New Roman" w:hAnsi="Times New Roman" w:cs="Times New Roman"/>
            <w:sz w:val="24"/>
            <w:szCs w:val="24"/>
          </w:rPr>
          <w:t>,</w:t>
        </w:r>
      </w:ins>
      <w:r w:rsidRPr="00EA3268">
        <w:rPr>
          <w:rFonts w:ascii="Times New Roman" w:eastAsia="Times New Roman" w:hAnsi="Times New Roman" w:cs="Times New Roman"/>
          <w:sz w:val="24"/>
          <w:szCs w:val="24"/>
        </w:rPr>
        <w:t xml:space="preserve"> moodustades õppegruppe muusika alal alates põhikooli esimesest klassist ning koreograafia alal alates neljandast klassist.</w:t>
      </w:r>
    </w:p>
    <w:p w14:paraId="738A338A"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17E8265A" w14:textId="792898CD"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(4) Käesoleva paragrahvi lõigetes 1 ja 2 nimetatud viisil tegutsevas koolis kohaldatakse</w:t>
      </w:r>
      <w:r w:rsidRPr="00EA3268">
        <w:rPr>
          <w:rFonts w:ascii="Times New Roman" w:eastAsia="Times New Roman" w:hAnsi="Times New Roman" w:cs="Times New Roman"/>
          <w:b/>
          <w:bCs/>
          <w:sz w:val="24"/>
          <w:szCs w:val="24"/>
        </w:rPr>
        <w:t xml:space="preserve"> </w:t>
      </w:r>
      <w:r w:rsidRPr="00EA3268">
        <w:rPr>
          <w:rFonts w:ascii="Times New Roman" w:eastAsia="Times New Roman" w:hAnsi="Times New Roman" w:cs="Times New Roman"/>
          <w:sz w:val="24"/>
          <w:szCs w:val="24"/>
        </w:rPr>
        <w:t>üldharidusõppe õppekoormuse</w:t>
      </w:r>
      <w:ins w:id="367"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hindamise</w:t>
      </w:r>
      <w:ins w:id="368"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õppekavade</w:t>
      </w:r>
      <w:ins w:id="369"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toetuste</w:t>
      </w:r>
      <w:ins w:id="370"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koolivaheaegade</w:t>
      </w:r>
      <w:ins w:id="371"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kooli lõpetamise tingimuste</w:t>
      </w:r>
      <w:ins w:id="372"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xml:space="preserve"> ning õpilase õiguste</w:t>
      </w:r>
      <w:ins w:id="373" w:author="Mari Koik" w:date="2024-05-14T18:01:00Z">
        <w:r w:rsidR="00103F58">
          <w:rPr>
            <w:rFonts w:ascii="Times New Roman" w:eastAsia="Times New Roman" w:hAnsi="Times New Roman" w:cs="Times New Roman"/>
            <w:sz w:val="24"/>
            <w:szCs w:val="24"/>
          </w:rPr>
          <w:t>le</w:t>
        </w:r>
      </w:ins>
      <w:r w:rsidRPr="00EA3268">
        <w:rPr>
          <w:rFonts w:ascii="Times New Roman" w:eastAsia="Times New Roman" w:hAnsi="Times New Roman" w:cs="Times New Roman"/>
          <w:sz w:val="24"/>
          <w:szCs w:val="24"/>
        </w:rPr>
        <w:t xml:space="preserve"> ja kohustuste</w:t>
      </w:r>
      <w:ins w:id="374" w:author="Mari Koik" w:date="2024-05-14T18:01:00Z">
        <w:r w:rsidR="00103F58">
          <w:rPr>
            <w:rFonts w:ascii="Times New Roman" w:eastAsia="Times New Roman" w:hAnsi="Times New Roman" w:cs="Times New Roman"/>
            <w:sz w:val="24"/>
            <w:szCs w:val="24"/>
          </w:rPr>
          <w:t>le</w:t>
        </w:r>
      </w:ins>
      <w:del w:id="375" w:author="Mari Koik" w:date="2024-05-14T18:01:00Z">
        <w:r w:rsidRPr="00EA3268" w:rsidDel="00103F58">
          <w:rPr>
            <w:rFonts w:ascii="Times New Roman" w:eastAsia="Times New Roman" w:hAnsi="Times New Roman" w:cs="Times New Roman"/>
            <w:sz w:val="24"/>
            <w:szCs w:val="24"/>
          </w:rPr>
          <w:delText xml:space="preserve"> puhul</w:delText>
        </w:r>
      </w:del>
      <w:r w:rsidRPr="00EA3268">
        <w:rPr>
          <w:rFonts w:ascii="Times New Roman" w:eastAsia="Times New Roman" w:hAnsi="Times New Roman" w:cs="Times New Roman"/>
          <w:sz w:val="24"/>
          <w:szCs w:val="24"/>
        </w:rPr>
        <w:t xml:space="preserve"> põhikooli- ja gümnaasiumiseaduses sätestatut, </w:t>
      </w:r>
      <w:r w:rsidRPr="00623274">
        <w:rPr>
          <w:rFonts w:ascii="Times New Roman" w:eastAsia="Times New Roman" w:hAnsi="Times New Roman" w:cs="Times New Roman"/>
          <w:sz w:val="24"/>
          <w:szCs w:val="24"/>
        </w:rPr>
        <w:t>muus osas</w:t>
      </w:r>
      <w:r w:rsidRPr="00EA3268">
        <w:rPr>
          <w:rFonts w:ascii="Times New Roman" w:eastAsia="Times New Roman" w:hAnsi="Times New Roman" w:cs="Times New Roman"/>
          <w:sz w:val="24"/>
          <w:szCs w:val="24"/>
        </w:rPr>
        <w:t xml:space="preserve"> kohaldatakse käesolevat seadust.</w:t>
      </w:r>
    </w:p>
    <w:p w14:paraId="40140FDB"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5CB11122"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(5) Käesoleva paragrahvi lõigetes 1 ja 2 nimetatud viisil tegutseva kooli põhimäärus ja arengukava peavad lisaks käesolevas seaduses sätestatud andmetele sisaldama üldhariduse õppe kohta ka põhikooli- ja gümnaasiumiseaduse §-des 66 ja 67 sätestatud kohustuslikke andmeid. Põhimäärus ja arengukava kinnitatakse käesolevas seaduses sätestatud korras.</w:t>
      </w:r>
    </w:p>
    <w:p w14:paraId="0FEB379F"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4DC18250"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(6) Käesoleva paragrahvi lõigetes 1 ja 2 nimetatud viisil tegutsevas koolis on hoolekogu, mille moodustamise ja tegevuse suhtes kohaldatakse põhikooli- ja gümnaasiumiseadust, ning nõunike kogu, mille moodustamise ja tegevuse suhtes kohaldatakse käesolevat seadust.</w:t>
      </w:r>
    </w:p>
    <w:p w14:paraId="13B10FB5"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0AB441AA"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(7) Käesoleva paragrahvi lõigetes 1 ja 2 nimetatud viisil tegutsevas koolis on õppenõukogu, mis tegutseb põhikooli- ja gümnaasiumiseaduse alusel.</w:t>
      </w:r>
    </w:p>
    <w:p w14:paraId="4047BEFF"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1B7704DF" w14:textId="7777777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(8) Käesoleva paragrahvi lõigetes 1 ja 2 nimetatud viisil tegutsevas koolis on nõukogu, mille moodustamise ja pädevuse suhtes kohaldatakse käesolevat seadust.</w:t>
      </w:r>
    </w:p>
    <w:p w14:paraId="40029662"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3E50105C" w14:textId="57AF9A47"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(9) Käesoleva paragrahvi lõigetes 1 ja 2 nimetatud viisil tegutseva kooli direktori vaba ametikoha täitmisel lähtutakse käesolevas seaduses sätestatust. Käesoleva paragrahvi lõikes 1 nimetatud viisil tegutseva</w:t>
      </w:r>
      <w:del w:id="376" w:author="Mari Koik" w:date="2024-05-14T18:04:00Z">
        <w:r w:rsidRPr="00EA3268" w:rsidDel="00103F58">
          <w:rPr>
            <w:rFonts w:ascii="Times New Roman" w:eastAsia="Times New Roman" w:hAnsi="Times New Roman" w:cs="Times New Roman"/>
            <w:sz w:val="24"/>
            <w:szCs w:val="24"/>
          </w:rPr>
          <w:delText>s</w:delText>
        </w:r>
      </w:del>
      <w:r w:rsidRPr="00EA3268">
        <w:rPr>
          <w:rFonts w:ascii="Times New Roman" w:eastAsia="Times New Roman" w:hAnsi="Times New Roman" w:cs="Times New Roman"/>
          <w:sz w:val="24"/>
          <w:szCs w:val="24"/>
        </w:rPr>
        <w:t xml:space="preserve"> kooli direktoril on käesolevast seadusest ning põhikooli- ja gümnaasiumiseadusest tulenev pädevus.“;</w:t>
      </w:r>
    </w:p>
    <w:p w14:paraId="20905C56" w14:textId="77777777" w:rsidR="00EA3268" w:rsidRPr="00EA3268" w:rsidRDefault="00EA3268" w:rsidP="00EA3268">
      <w:pPr>
        <w:spacing w:after="0" w:line="240" w:lineRule="auto"/>
        <w:jc w:val="both"/>
        <w:rPr>
          <w:rFonts w:ascii="Times New Roman" w:eastAsia="Times New Roman" w:hAnsi="Times New Roman" w:cs="Times New Roman"/>
          <w:b/>
          <w:bCs/>
          <w:sz w:val="24"/>
          <w:szCs w:val="24"/>
        </w:rPr>
      </w:pPr>
    </w:p>
    <w:p w14:paraId="5D330A95" w14:textId="30956B92"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30)</w:t>
      </w:r>
      <w:r w:rsidRPr="00EA3268">
        <w:rPr>
          <w:rFonts w:ascii="Times New Roman" w:eastAsia="Times New Roman" w:hAnsi="Times New Roman" w:cs="Times New Roman"/>
          <w:sz w:val="24"/>
          <w:szCs w:val="24"/>
        </w:rPr>
        <w:t xml:space="preserve"> seadust täiendatakse §-</w:t>
      </w:r>
      <w:r>
        <w:rPr>
          <w:rFonts w:ascii="Times New Roman" w:eastAsia="Times New Roman" w:hAnsi="Times New Roman" w:cs="Times New Roman"/>
          <w:sz w:val="24"/>
          <w:szCs w:val="24"/>
        </w:rPr>
        <w:t>dega</w:t>
      </w:r>
      <w:r w:rsidRPr="00EA3268">
        <w:rPr>
          <w:rFonts w:ascii="Times New Roman" w:eastAsia="Times New Roman" w:hAnsi="Times New Roman" w:cs="Times New Roman"/>
          <w:sz w:val="24"/>
          <w:szCs w:val="24"/>
        </w:rPr>
        <w:t xml:space="preserve"> 63</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 63</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Pr="00EA3268">
        <w:rPr>
          <w:rFonts w:ascii="Times New Roman" w:eastAsia="Times New Roman" w:hAnsi="Times New Roman" w:cs="Times New Roman"/>
          <w:sz w:val="24"/>
          <w:szCs w:val="24"/>
        </w:rPr>
        <w:t>järgmises sõnastuses:</w:t>
      </w:r>
    </w:p>
    <w:p w14:paraId="0A29F0F1"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060CF5DE" w14:textId="592BA6D8" w:rsidR="00EA3268" w:rsidRPr="00EA3268" w:rsidRDefault="00EA3268" w:rsidP="00EA3268">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b/>
          <w:bCs/>
          <w:sz w:val="24"/>
          <w:szCs w:val="24"/>
        </w:rPr>
        <w:t>§ 63</w:t>
      </w:r>
      <w:r w:rsidRPr="00EA3268">
        <w:rPr>
          <w:rFonts w:ascii="Times New Roman" w:eastAsia="Times New Roman" w:hAnsi="Times New Roman" w:cs="Times New Roman"/>
          <w:b/>
          <w:bCs/>
          <w:sz w:val="24"/>
          <w:szCs w:val="24"/>
          <w:vertAlign w:val="superscript"/>
        </w:rPr>
        <w:t>1</w:t>
      </w:r>
      <w:r w:rsidRPr="00EA3268">
        <w:rPr>
          <w:rFonts w:ascii="Times New Roman" w:eastAsia="Times New Roman" w:hAnsi="Times New Roman" w:cs="Times New Roman"/>
          <w:b/>
          <w:bCs/>
          <w:sz w:val="24"/>
          <w:szCs w:val="24"/>
        </w:rPr>
        <w:t>.</w:t>
      </w:r>
      <w:r w:rsidRPr="00EA3268">
        <w:rPr>
          <w:rFonts w:ascii="Times New Roman" w:eastAsia="Times New Roman" w:hAnsi="Times New Roman" w:cs="Times New Roman"/>
          <w:b/>
          <w:bCs/>
          <w:sz w:val="24"/>
          <w:szCs w:val="24"/>
          <w:vertAlign w:val="superscript"/>
        </w:rPr>
        <w:t xml:space="preserve">  </w:t>
      </w:r>
      <w:r w:rsidRPr="00EA3268">
        <w:rPr>
          <w:rFonts w:ascii="Times New Roman" w:eastAsia="Times New Roman" w:hAnsi="Times New Roman" w:cs="Times New Roman"/>
          <w:b/>
          <w:bCs/>
          <w:sz w:val="24"/>
          <w:szCs w:val="24"/>
        </w:rPr>
        <w:t>Tasulise kutseõppe rakend</w:t>
      </w:r>
      <w:ins w:id="377" w:author="Mari Käbi" w:date="2024-05-16T15:31:00Z">
        <w:r w:rsidR="00C50BB8">
          <w:rPr>
            <w:rFonts w:ascii="Times New Roman" w:eastAsia="Times New Roman" w:hAnsi="Times New Roman" w:cs="Times New Roman"/>
            <w:b/>
            <w:bCs/>
            <w:sz w:val="24"/>
            <w:szCs w:val="24"/>
          </w:rPr>
          <w:t>a</w:t>
        </w:r>
      </w:ins>
      <w:del w:id="378" w:author="Mari Käbi" w:date="2024-05-16T15:31:00Z">
        <w:r w:rsidRPr="00EA3268" w:rsidDel="00C50BB8">
          <w:rPr>
            <w:rFonts w:ascii="Times New Roman" w:eastAsia="Times New Roman" w:hAnsi="Times New Roman" w:cs="Times New Roman"/>
            <w:b/>
            <w:bCs/>
            <w:sz w:val="24"/>
            <w:szCs w:val="24"/>
          </w:rPr>
          <w:delText>u</w:delText>
        </w:r>
      </w:del>
      <w:r w:rsidRPr="00EA3268">
        <w:rPr>
          <w:rFonts w:ascii="Times New Roman" w:eastAsia="Times New Roman" w:hAnsi="Times New Roman" w:cs="Times New Roman"/>
          <w:b/>
          <w:bCs/>
          <w:sz w:val="24"/>
          <w:szCs w:val="24"/>
        </w:rPr>
        <w:t>mine</w:t>
      </w:r>
    </w:p>
    <w:p w14:paraId="3A40EE7C"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6809E4A9" w14:textId="25DA956F"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(1) </w:t>
      </w:r>
      <w:bookmarkStart w:id="379" w:name="_Hlk163462353"/>
      <w:r w:rsidRPr="00EA3268">
        <w:rPr>
          <w:rFonts w:ascii="Times New Roman" w:eastAsia="Times New Roman" w:hAnsi="Times New Roman" w:cs="Times New Roman"/>
          <w:sz w:val="24"/>
          <w:szCs w:val="24"/>
        </w:rPr>
        <w:t>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kohaldatakse 2025. aasta 1. septembril algaval õppeaastal õpinguid alustavatele õpilas</w:t>
      </w:r>
      <w:ins w:id="380" w:author="Mari Koik" w:date="2024-05-15T17:15:00Z">
        <w:r w:rsidR="00623274">
          <w:rPr>
            <w:rFonts w:ascii="Times New Roman" w:eastAsia="Times New Roman" w:hAnsi="Times New Roman" w:cs="Times New Roman"/>
            <w:sz w:val="24"/>
            <w:szCs w:val="24"/>
          </w:rPr>
          <w:t>t</w:t>
        </w:r>
      </w:ins>
      <w:r w:rsidRPr="00EA3268">
        <w:rPr>
          <w:rFonts w:ascii="Times New Roman" w:eastAsia="Times New Roman" w:hAnsi="Times New Roman" w:cs="Times New Roman"/>
          <w:sz w:val="24"/>
          <w:szCs w:val="24"/>
        </w:rPr>
        <w:t>ele</w:t>
      </w:r>
      <w:bookmarkEnd w:id="379"/>
      <w:r w:rsidRPr="00EA3268">
        <w:rPr>
          <w:rFonts w:ascii="Times New Roman" w:eastAsia="Times New Roman" w:hAnsi="Times New Roman" w:cs="Times New Roman"/>
          <w:sz w:val="24"/>
          <w:szCs w:val="24"/>
        </w:rPr>
        <w:t>.</w:t>
      </w:r>
    </w:p>
    <w:p w14:paraId="5E960A86"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3D1E9C6F" w14:textId="2268EFA3"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(2)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punktides 2 ja 3 nimetatud tasu nõudmise alust ei rakendata </w:t>
      </w:r>
      <w:ins w:id="381" w:author="Mari Koik" w:date="2024-05-14T18:05:00Z">
        <w:r w:rsidR="00103F58" w:rsidRPr="00EA3268">
          <w:rPr>
            <w:rFonts w:ascii="Times New Roman" w:eastAsia="Times New Roman" w:hAnsi="Times New Roman" w:cs="Times New Roman"/>
            <w:sz w:val="24"/>
            <w:szCs w:val="24"/>
          </w:rPr>
          <w:t>kuni 2030</w:t>
        </w:r>
        <w:r w:rsidR="00103F58">
          <w:rPr>
            <w:rFonts w:ascii="Times New Roman" w:eastAsia="Times New Roman" w:hAnsi="Times New Roman" w:cs="Times New Roman"/>
            <w:sz w:val="24"/>
            <w:szCs w:val="24"/>
          </w:rPr>
          <w:t>.</w:t>
        </w:r>
        <w:r w:rsidR="00103F58" w:rsidRPr="00EA3268">
          <w:rPr>
            <w:rFonts w:ascii="Times New Roman" w:eastAsia="Times New Roman" w:hAnsi="Times New Roman" w:cs="Times New Roman"/>
            <w:sz w:val="24"/>
            <w:szCs w:val="24"/>
          </w:rPr>
          <w:t xml:space="preserve"> aasta 1. septembrini </w:t>
        </w:r>
      </w:ins>
      <w:r w:rsidRPr="00EA3268">
        <w:rPr>
          <w:rFonts w:ascii="Times New Roman" w:eastAsia="Times New Roman" w:hAnsi="Times New Roman" w:cs="Times New Roman"/>
          <w:sz w:val="24"/>
          <w:szCs w:val="24"/>
        </w:rPr>
        <w:t>kuni 26</w:t>
      </w:r>
      <w:del w:id="382" w:author="Mari Koik" w:date="2024-05-14T18:05:00Z">
        <w:r w:rsidRPr="00EA3268" w:rsidDel="00103F58">
          <w:rPr>
            <w:rFonts w:ascii="Times New Roman" w:eastAsia="Times New Roman" w:hAnsi="Times New Roman" w:cs="Times New Roman"/>
            <w:sz w:val="24"/>
            <w:szCs w:val="24"/>
          </w:rPr>
          <w:delText xml:space="preserve">. </w:delText>
        </w:r>
      </w:del>
      <w:ins w:id="383" w:author="Mari Koik" w:date="2024-05-14T18:05:00Z">
        <w:r w:rsidR="00103F58">
          <w:rPr>
            <w:rFonts w:ascii="Times New Roman" w:eastAsia="Times New Roman" w:hAnsi="Times New Roman" w:cs="Times New Roman"/>
            <w:sz w:val="24"/>
            <w:szCs w:val="24"/>
          </w:rPr>
          <w:t>-</w:t>
        </w:r>
      </w:ins>
      <w:r w:rsidRPr="00EA3268">
        <w:rPr>
          <w:rFonts w:ascii="Times New Roman" w:eastAsia="Times New Roman" w:hAnsi="Times New Roman" w:cs="Times New Roman"/>
          <w:sz w:val="24"/>
          <w:szCs w:val="24"/>
        </w:rPr>
        <w:t>aastas</w:t>
      </w:r>
      <w:del w:id="384" w:author="Mari Koik" w:date="2024-05-14T21:49:00Z">
        <w:r w:rsidRPr="00EA3268" w:rsidDel="00B338D7">
          <w:rPr>
            <w:rFonts w:ascii="Times New Roman" w:eastAsia="Times New Roman" w:hAnsi="Times New Roman" w:cs="Times New Roman"/>
            <w:sz w:val="24"/>
            <w:szCs w:val="24"/>
          </w:rPr>
          <w:delText>t</w:delText>
        </w:r>
      </w:del>
      <w:r w:rsidRPr="00EA3268">
        <w:rPr>
          <w:rFonts w:ascii="Times New Roman" w:eastAsia="Times New Roman" w:hAnsi="Times New Roman" w:cs="Times New Roman"/>
          <w:sz w:val="24"/>
          <w:szCs w:val="24"/>
        </w:rPr>
        <w:t>ele õpilasele</w:t>
      </w:r>
      <w:del w:id="385" w:author="Mari Koik" w:date="2024-05-14T18:05:00Z">
        <w:r w:rsidRPr="00EA3268" w:rsidDel="00103F58">
          <w:rPr>
            <w:rFonts w:ascii="Times New Roman" w:eastAsia="Times New Roman" w:hAnsi="Times New Roman" w:cs="Times New Roman"/>
            <w:sz w:val="24"/>
            <w:szCs w:val="24"/>
          </w:rPr>
          <w:delText xml:space="preserve"> kuni 2030 aasta 1. septembrini</w:delText>
        </w:r>
      </w:del>
      <w:r w:rsidRPr="00EA3268">
        <w:rPr>
          <w:rFonts w:ascii="Times New Roman" w:eastAsia="Times New Roman" w:hAnsi="Times New Roman" w:cs="Times New Roman"/>
          <w:sz w:val="24"/>
          <w:szCs w:val="24"/>
        </w:rPr>
        <w:t xml:space="preserve">, </w:t>
      </w:r>
      <w:del w:id="386" w:author="Mari Koik" w:date="2024-05-14T18:05:00Z">
        <w:r w:rsidRPr="00EA3268" w:rsidDel="00103F58">
          <w:rPr>
            <w:rFonts w:ascii="Times New Roman" w:eastAsia="Times New Roman" w:hAnsi="Times New Roman" w:cs="Times New Roman"/>
            <w:sz w:val="24"/>
            <w:szCs w:val="24"/>
          </w:rPr>
          <w:delText>kui ta</w:delText>
        </w:r>
      </w:del>
      <w:ins w:id="387" w:author="Mari Koik" w:date="2024-05-14T18:05:00Z">
        <w:r w:rsidR="00103F58">
          <w:rPr>
            <w:rFonts w:ascii="Times New Roman" w:eastAsia="Times New Roman" w:hAnsi="Times New Roman" w:cs="Times New Roman"/>
            <w:sz w:val="24"/>
            <w:szCs w:val="24"/>
          </w:rPr>
          <w:t>kes</w:t>
        </w:r>
      </w:ins>
      <w:r w:rsidRPr="00EA3268">
        <w:rPr>
          <w:rFonts w:ascii="Times New Roman" w:eastAsia="Times New Roman" w:hAnsi="Times New Roman" w:cs="Times New Roman"/>
          <w:sz w:val="24"/>
          <w:szCs w:val="24"/>
        </w:rPr>
        <w:t xml:space="preserve"> asub õppima teist korda sama taseme kutseõppesse või on </w:t>
      </w:r>
      <w:del w:id="388" w:author="Mari Koik" w:date="2024-05-14T21:49:00Z">
        <w:r w:rsidRPr="00EA3268" w:rsidDel="00B338D7">
          <w:rPr>
            <w:rFonts w:ascii="Times New Roman" w:eastAsia="Times New Roman" w:hAnsi="Times New Roman" w:cs="Times New Roman"/>
            <w:sz w:val="24"/>
            <w:szCs w:val="24"/>
          </w:rPr>
          <w:delText xml:space="preserve">eelnevalt </w:delText>
        </w:r>
      </w:del>
      <w:r w:rsidRPr="00EA3268">
        <w:rPr>
          <w:rFonts w:ascii="Times New Roman" w:eastAsia="Times New Roman" w:hAnsi="Times New Roman" w:cs="Times New Roman"/>
          <w:sz w:val="24"/>
          <w:szCs w:val="24"/>
        </w:rPr>
        <w:t>lõpetanud kõrgharidustaseme tasuta õppe.</w:t>
      </w:r>
    </w:p>
    <w:p w14:paraId="5A641B6D"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4D7CFAEA" w14:textId="3F4E3855"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punktis 4 nimetatud </w:t>
      </w:r>
      <w:ins w:id="389" w:author="Mari Koik" w:date="2024-05-15T17:15:00Z">
        <w:r w:rsidR="00623274">
          <w:rPr>
            <w:rFonts w:ascii="Times New Roman" w:eastAsia="Times New Roman" w:hAnsi="Times New Roman" w:cs="Times New Roman"/>
            <w:sz w:val="24"/>
            <w:szCs w:val="24"/>
          </w:rPr>
          <w:t>vastuvõtm</w:t>
        </w:r>
      </w:ins>
      <w:ins w:id="390" w:author="Mari Koik" w:date="2024-05-15T17:16:00Z">
        <w:r w:rsidR="00623274">
          <w:rPr>
            <w:rFonts w:ascii="Times New Roman" w:eastAsia="Times New Roman" w:hAnsi="Times New Roman" w:cs="Times New Roman"/>
            <w:sz w:val="24"/>
            <w:szCs w:val="24"/>
          </w:rPr>
          <w:t xml:space="preserve">isele </w:t>
        </w:r>
      </w:ins>
      <w:r w:rsidRPr="00EA3268">
        <w:rPr>
          <w:rFonts w:ascii="Times New Roman" w:eastAsia="Times New Roman" w:hAnsi="Times New Roman" w:cs="Times New Roman"/>
          <w:sz w:val="24"/>
          <w:szCs w:val="24"/>
        </w:rPr>
        <w:t>eelneva perioodina võetakse arvesse  koolituskohale kandideerimisele eelneva kümne aasta andmed hariduse infosüsteemis.</w:t>
      </w:r>
    </w:p>
    <w:p w14:paraId="4EB2C670"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3B7391F3"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lastRenderedPageBreak/>
        <w:t>(4)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lõike 1 punktis 4 nimetatud katkestamiseks ei loeta õpilase koolist väljaarvamist </w:t>
      </w:r>
      <w:commentRangeStart w:id="391"/>
      <w:r w:rsidRPr="00EA3268">
        <w:rPr>
          <w:rFonts w:ascii="Times New Roman" w:eastAsia="Times New Roman" w:hAnsi="Times New Roman" w:cs="Times New Roman"/>
          <w:sz w:val="24"/>
          <w:szCs w:val="24"/>
        </w:rPr>
        <w:t>vastuvõtuaasta esimese 30 päeva jooksul</w:t>
      </w:r>
      <w:commentRangeEnd w:id="391"/>
      <w:r w:rsidR="00C50BB8">
        <w:rPr>
          <w:rStyle w:val="Kommentaariviide"/>
        </w:rPr>
        <w:commentReference w:id="391"/>
      </w:r>
      <w:r w:rsidRPr="00EA3268">
        <w:rPr>
          <w:rFonts w:ascii="Times New Roman" w:eastAsia="Times New Roman" w:hAnsi="Times New Roman" w:cs="Times New Roman"/>
          <w:sz w:val="24"/>
          <w:szCs w:val="24"/>
        </w:rPr>
        <w:t>.</w:t>
      </w:r>
    </w:p>
    <w:p w14:paraId="5BB2FA42"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7C378DCA" w14:textId="7CF2F58E"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(5) Käesoleva seaduse § 47</w:t>
      </w:r>
      <w:r w:rsidRPr="00EA3268">
        <w:rPr>
          <w:rFonts w:ascii="Times New Roman" w:eastAsia="Times New Roman" w:hAnsi="Times New Roman" w:cs="Times New Roman"/>
          <w:sz w:val="24"/>
          <w:szCs w:val="24"/>
          <w:vertAlign w:val="superscript"/>
        </w:rPr>
        <w:t>1</w:t>
      </w:r>
      <w:r w:rsidRPr="00EA3268">
        <w:rPr>
          <w:rFonts w:ascii="Times New Roman" w:eastAsia="Times New Roman" w:hAnsi="Times New Roman" w:cs="Times New Roman"/>
          <w:sz w:val="24"/>
          <w:szCs w:val="24"/>
        </w:rPr>
        <w:t xml:space="preserve"> lõigetes 1</w:t>
      </w:r>
      <w:del w:id="392" w:author="Mari Koik" w:date="2024-05-14T18:06:00Z">
        <w:r w:rsidRPr="00EA3268" w:rsidDel="00103F58">
          <w:rPr>
            <w:rFonts w:ascii="Times New Roman" w:eastAsia="Times New Roman" w:hAnsi="Times New Roman" w:cs="Times New Roman"/>
            <w:sz w:val="24"/>
            <w:szCs w:val="24"/>
          </w:rPr>
          <w:delText>-</w:delText>
        </w:r>
      </w:del>
      <w:ins w:id="393" w:author="Mari Koik" w:date="2024-05-14T18:06:00Z">
        <w:r w:rsidR="00103F58">
          <w:rPr>
            <w:rFonts w:ascii="Times New Roman" w:eastAsia="Times New Roman" w:hAnsi="Times New Roman" w:cs="Times New Roman"/>
            <w:sz w:val="24"/>
            <w:szCs w:val="24"/>
          </w:rPr>
          <w:t>–</w:t>
        </w:r>
      </w:ins>
      <w:r w:rsidRPr="00EA3268">
        <w:rPr>
          <w:rFonts w:ascii="Times New Roman" w:eastAsia="Times New Roman" w:hAnsi="Times New Roman" w:cs="Times New Roman"/>
          <w:sz w:val="24"/>
          <w:szCs w:val="24"/>
        </w:rPr>
        <w:t xml:space="preserve">7 nimetatud tasulise või tasuta </w:t>
      </w:r>
      <w:commentRangeStart w:id="394"/>
      <w:del w:id="395" w:author="Mari Koik" w:date="2024-05-15T17:16:00Z">
        <w:r w:rsidRPr="00623274" w:rsidDel="00623274">
          <w:rPr>
            <w:rFonts w:ascii="Times New Roman" w:eastAsia="Times New Roman" w:hAnsi="Times New Roman" w:cs="Times New Roman"/>
            <w:sz w:val="24"/>
            <w:szCs w:val="24"/>
          </w:rPr>
          <w:delText>õppekoha</w:delText>
        </w:r>
        <w:r w:rsidRPr="00EA3268" w:rsidDel="00623274">
          <w:rPr>
            <w:rFonts w:ascii="Times New Roman" w:eastAsia="Times New Roman" w:hAnsi="Times New Roman" w:cs="Times New Roman"/>
            <w:sz w:val="24"/>
            <w:szCs w:val="24"/>
          </w:rPr>
          <w:delText xml:space="preserve"> </w:delText>
        </w:r>
      </w:del>
      <w:ins w:id="396" w:author="Mari Koik" w:date="2024-05-15T17:16:00Z">
        <w:r w:rsidR="00623274">
          <w:rPr>
            <w:rFonts w:ascii="Times New Roman" w:eastAsia="Times New Roman" w:hAnsi="Times New Roman" w:cs="Times New Roman"/>
            <w:sz w:val="24"/>
            <w:szCs w:val="24"/>
          </w:rPr>
          <w:t>koolitus</w:t>
        </w:r>
        <w:r w:rsidR="00623274" w:rsidRPr="00623274">
          <w:rPr>
            <w:rFonts w:ascii="Times New Roman" w:eastAsia="Times New Roman" w:hAnsi="Times New Roman" w:cs="Times New Roman"/>
            <w:sz w:val="24"/>
            <w:szCs w:val="24"/>
          </w:rPr>
          <w:t>koha</w:t>
        </w:r>
        <w:r w:rsidR="00623274" w:rsidRPr="00EA3268">
          <w:rPr>
            <w:rFonts w:ascii="Times New Roman" w:eastAsia="Times New Roman" w:hAnsi="Times New Roman" w:cs="Times New Roman"/>
            <w:sz w:val="24"/>
            <w:szCs w:val="24"/>
          </w:rPr>
          <w:t xml:space="preserve"> </w:t>
        </w:r>
        <w:commentRangeEnd w:id="394"/>
        <w:r w:rsidR="00623274">
          <w:rPr>
            <w:rStyle w:val="Kommentaariviide"/>
          </w:rPr>
          <w:commentReference w:id="394"/>
        </w:r>
      </w:ins>
      <w:r w:rsidRPr="00EA3268">
        <w:rPr>
          <w:rFonts w:ascii="Times New Roman" w:eastAsia="Times New Roman" w:hAnsi="Times New Roman" w:cs="Times New Roman"/>
          <w:sz w:val="24"/>
          <w:szCs w:val="24"/>
        </w:rPr>
        <w:t>kindlaksmääramisel lähtutakse koolituskohale vastuvõtu ajal kättesaadavatest andmetest.</w:t>
      </w:r>
    </w:p>
    <w:p w14:paraId="7A477A16" w14:textId="77777777" w:rsidR="00EA3268" w:rsidRPr="00EA3268" w:rsidRDefault="00EA3268" w:rsidP="00EA3268">
      <w:pPr>
        <w:spacing w:after="0" w:line="240" w:lineRule="auto"/>
        <w:jc w:val="both"/>
        <w:rPr>
          <w:rFonts w:ascii="Times New Roman" w:eastAsia="Times New Roman" w:hAnsi="Times New Roman" w:cs="Times New Roman"/>
          <w:b/>
          <w:bCs/>
          <w:sz w:val="24"/>
          <w:szCs w:val="24"/>
        </w:rPr>
      </w:pPr>
    </w:p>
    <w:p w14:paraId="23239A00" w14:textId="355AAE00" w:rsidR="00EA3268" w:rsidRPr="00EA3268" w:rsidRDefault="00EA3268" w:rsidP="00EA3268">
      <w:pPr>
        <w:spacing w:after="0" w:line="240" w:lineRule="auto"/>
        <w:jc w:val="both"/>
        <w:rPr>
          <w:rFonts w:ascii="Times New Roman" w:eastAsia="Times New Roman" w:hAnsi="Times New Roman" w:cs="Times New Roman"/>
          <w:b/>
          <w:bCs/>
          <w:sz w:val="24"/>
          <w:szCs w:val="24"/>
        </w:rPr>
      </w:pPr>
      <w:commentRangeStart w:id="397"/>
      <w:r w:rsidRPr="00EA3268">
        <w:rPr>
          <w:rFonts w:ascii="Times New Roman" w:eastAsia="Times New Roman" w:hAnsi="Times New Roman" w:cs="Times New Roman"/>
          <w:b/>
          <w:bCs/>
          <w:sz w:val="24"/>
          <w:szCs w:val="24"/>
        </w:rPr>
        <w:t>§ 63</w:t>
      </w:r>
      <w:r w:rsidRPr="00EA3268">
        <w:rPr>
          <w:rFonts w:ascii="Times New Roman" w:eastAsia="Times New Roman" w:hAnsi="Times New Roman" w:cs="Times New Roman"/>
          <w:b/>
          <w:bCs/>
          <w:sz w:val="24"/>
          <w:szCs w:val="24"/>
          <w:vertAlign w:val="superscript"/>
        </w:rPr>
        <w:t>2</w:t>
      </w:r>
      <w:r w:rsidRPr="00EA3268">
        <w:rPr>
          <w:rFonts w:ascii="Times New Roman" w:eastAsia="Times New Roman" w:hAnsi="Times New Roman" w:cs="Times New Roman"/>
          <w:b/>
          <w:bCs/>
          <w:sz w:val="24"/>
          <w:szCs w:val="24"/>
        </w:rPr>
        <w:t xml:space="preserve">. </w:t>
      </w:r>
      <w:commentRangeEnd w:id="397"/>
      <w:r w:rsidR="00323025">
        <w:rPr>
          <w:rStyle w:val="Kommentaariviide"/>
        </w:rPr>
        <w:commentReference w:id="397"/>
      </w:r>
      <w:r w:rsidRPr="00EA3268">
        <w:rPr>
          <w:rFonts w:ascii="Times New Roman" w:eastAsia="Times New Roman" w:hAnsi="Times New Roman" w:cs="Times New Roman"/>
          <w:b/>
          <w:bCs/>
          <w:sz w:val="24"/>
          <w:szCs w:val="24"/>
        </w:rPr>
        <w:t>Üleminek kutsevaliku õppekavalt ettevalmistava</w:t>
      </w:r>
      <w:ins w:id="398" w:author="Mari Koik" w:date="2024-05-14T18:07:00Z">
        <w:r w:rsidR="00103F58">
          <w:rPr>
            <w:rFonts w:ascii="Times New Roman" w:eastAsia="Times New Roman" w:hAnsi="Times New Roman" w:cs="Times New Roman"/>
            <w:b/>
            <w:bCs/>
            <w:sz w:val="24"/>
            <w:szCs w:val="24"/>
          </w:rPr>
          <w:t>le</w:t>
        </w:r>
      </w:ins>
      <w:r w:rsidRPr="00EA3268">
        <w:rPr>
          <w:rFonts w:ascii="Times New Roman" w:eastAsia="Times New Roman" w:hAnsi="Times New Roman" w:cs="Times New Roman"/>
          <w:b/>
          <w:bCs/>
          <w:sz w:val="24"/>
          <w:szCs w:val="24"/>
        </w:rPr>
        <w:t xml:space="preserve"> õppele</w:t>
      </w:r>
    </w:p>
    <w:p w14:paraId="27D7BD28"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1A806221"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(1) Kutsevaliku õppekavad suletakse hiljemalt 2026. aasta 31. augustil.</w:t>
      </w:r>
    </w:p>
    <w:p w14:paraId="4A41411D" w14:textId="77777777" w:rsidR="00EA3268" w:rsidRPr="00EA3268" w:rsidRDefault="00EA3268" w:rsidP="00EA3268">
      <w:pPr>
        <w:spacing w:after="0" w:line="240" w:lineRule="auto"/>
        <w:jc w:val="both"/>
        <w:rPr>
          <w:rFonts w:ascii="Times New Roman" w:eastAsia="Times New Roman" w:hAnsi="Times New Roman" w:cs="Times New Roman"/>
          <w:sz w:val="24"/>
          <w:szCs w:val="24"/>
        </w:rPr>
      </w:pPr>
    </w:p>
    <w:p w14:paraId="446BC70F" w14:textId="05C7E2F4" w:rsidR="00EA3268" w:rsidRDefault="00EA3268" w:rsidP="00EA3268">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 xml:space="preserve">(2) Õpilane, kes õpib 2025/2026. õppeaastal kutsevaliku õppekaval, saab õppida kutsevaliku õppekaval õppeaasta lõpuni. Kutsevaliku </w:t>
      </w:r>
      <w:r w:rsidRPr="00623274">
        <w:rPr>
          <w:rFonts w:ascii="Times New Roman" w:eastAsia="Times New Roman" w:hAnsi="Times New Roman" w:cs="Times New Roman"/>
          <w:sz w:val="24"/>
          <w:szCs w:val="24"/>
        </w:rPr>
        <w:t>õppe läbiviimisele</w:t>
      </w:r>
      <w:r w:rsidRPr="00EA3268">
        <w:rPr>
          <w:rFonts w:ascii="Times New Roman" w:eastAsia="Times New Roman" w:hAnsi="Times New Roman" w:cs="Times New Roman"/>
          <w:sz w:val="24"/>
          <w:szCs w:val="24"/>
        </w:rPr>
        <w:t xml:space="preserve"> kohaldatakse käesoleva seaduse enne 2025. aasta 1. septembrit kehtinud redaktsiooni.</w:t>
      </w:r>
      <w:r>
        <w:rPr>
          <w:rFonts w:ascii="Times New Roman" w:eastAsia="Times New Roman" w:hAnsi="Times New Roman" w:cs="Times New Roman"/>
          <w:sz w:val="24"/>
          <w:szCs w:val="24"/>
        </w:rPr>
        <w:t xml:space="preserve">“. </w:t>
      </w:r>
    </w:p>
    <w:p w14:paraId="23507ACD" w14:textId="77777777" w:rsidR="00EE6655" w:rsidRPr="00EA3268" w:rsidRDefault="00EE6655" w:rsidP="00EA3268">
      <w:pPr>
        <w:spacing w:after="0" w:line="240" w:lineRule="auto"/>
        <w:jc w:val="both"/>
        <w:rPr>
          <w:rFonts w:ascii="Times New Roman" w:eastAsia="Times New Roman" w:hAnsi="Times New Roman" w:cs="Times New Roman"/>
          <w:sz w:val="24"/>
          <w:szCs w:val="24"/>
        </w:rPr>
      </w:pPr>
    </w:p>
    <w:p w14:paraId="75C055E6" w14:textId="77777777" w:rsidR="00EA3268" w:rsidRPr="00EA3268" w:rsidRDefault="00EA3268" w:rsidP="00EA3268">
      <w:pPr>
        <w:spacing w:after="0" w:line="240" w:lineRule="auto"/>
        <w:rPr>
          <w:rFonts w:ascii="Times New Roman" w:hAnsi="Times New Roman" w:cs="Times New Roman"/>
          <w:b/>
          <w:bCs/>
          <w:sz w:val="24"/>
          <w:szCs w:val="24"/>
        </w:rPr>
      </w:pPr>
    </w:p>
    <w:p w14:paraId="6EAC5562" w14:textId="77777777" w:rsidR="00EA3268" w:rsidRPr="00EA3268" w:rsidRDefault="00EA3268" w:rsidP="00BB64CD">
      <w:pPr>
        <w:spacing w:after="0" w:line="240" w:lineRule="auto"/>
        <w:jc w:val="both"/>
        <w:rPr>
          <w:rFonts w:ascii="Times New Roman" w:hAnsi="Times New Roman" w:cs="Times New Roman"/>
          <w:b/>
          <w:bCs/>
          <w:sz w:val="24"/>
          <w:szCs w:val="24"/>
        </w:rPr>
      </w:pPr>
      <w:r w:rsidRPr="00EA3268">
        <w:rPr>
          <w:rFonts w:ascii="Times New Roman" w:hAnsi="Times New Roman" w:cs="Times New Roman"/>
          <w:b/>
          <w:bCs/>
          <w:sz w:val="24"/>
          <w:szCs w:val="24"/>
        </w:rPr>
        <w:t>§ 4.</w:t>
      </w:r>
      <w:r w:rsidRPr="00EA3268">
        <w:rPr>
          <w:rFonts w:ascii="Times New Roman" w:hAnsi="Times New Roman" w:cs="Times New Roman"/>
          <w:sz w:val="24"/>
          <w:szCs w:val="24"/>
        </w:rPr>
        <w:t xml:space="preserve"> </w:t>
      </w:r>
      <w:r w:rsidRPr="00EA3268">
        <w:rPr>
          <w:rFonts w:ascii="Times New Roman" w:hAnsi="Times New Roman" w:cs="Times New Roman"/>
          <w:b/>
          <w:bCs/>
          <w:sz w:val="24"/>
          <w:szCs w:val="24"/>
        </w:rPr>
        <w:t>Kõrgharidusseaduse muutmine</w:t>
      </w:r>
    </w:p>
    <w:p w14:paraId="6454821E" w14:textId="77777777" w:rsidR="00EA3268" w:rsidRPr="00EA3268" w:rsidRDefault="00EA3268" w:rsidP="00BB64CD">
      <w:pPr>
        <w:spacing w:after="0" w:line="240" w:lineRule="auto"/>
        <w:jc w:val="both"/>
        <w:rPr>
          <w:rFonts w:ascii="Times New Roman" w:hAnsi="Times New Roman" w:cs="Times New Roman"/>
          <w:sz w:val="24"/>
          <w:szCs w:val="24"/>
        </w:rPr>
      </w:pPr>
    </w:p>
    <w:p w14:paraId="191099E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Kõrgharidusseaduses tehakse järgmised muudatused:</w:t>
      </w:r>
    </w:p>
    <w:p w14:paraId="2CEE21EB" w14:textId="77777777" w:rsidR="00EA3268" w:rsidRPr="00EA3268" w:rsidRDefault="00EA3268" w:rsidP="00BB64CD">
      <w:pPr>
        <w:spacing w:after="0" w:line="240" w:lineRule="auto"/>
        <w:jc w:val="both"/>
        <w:rPr>
          <w:rFonts w:ascii="Times New Roman" w:hAnsi="Times New Roman" w:cs="Times New Roman"/>
          <w:b/>
          <w:bCs/>
          <w:sz w:val="24"/>
          <w:szCs w:val="24"/>
        </w:rPr>
      </w:pPr>
    </w:p>
    <w:p w14:paraId="469801C6" w14:textId="1AD8FC7C"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1)</w:t>
      </w:r>
      <w:r w:rsidRPr="00EA3268">
        <w:rPr>
          <w:rFonts w:ascii="Times New Roman" w:hAnsi="Times New Roman" w:cs="Times New Roman"/>
          <w:sz w:val="24"/>
          <w:szCs w:val="24"/>
        </w:rPr>
        <w:t xml:space="preserve"> paragrahvi 16 lõiget 6 täiendatakse punktiga 1</w:t>
      </w:r>
      <w:r w:rsidRPr="00EA3268">
        <w:rPr>
          <w:rFonts w:ascii="Times New Roman" w:hAnsi="Times New Roman" w:cs="Times New Roman"/>
          <w:sz w:val="24"/>
          <w:szCs w:val="24"/>
          <w:vertAlign w:val="superscript"/>
        </w:rPr>
        <w:t>2</w:t>
      </w:r>
      <w:r w:rsidRPr="00EA3268">
        <w:rPr>
          <w:rFonts w:ascii="Times New Roman" w:hAnsi="Times New Roman" w:cs="Times New Roman"/>
          <w:sz w:val="24"/>
          <w:szCs w:val="24"/>
        </w:rPr>
        <w:t> </w:t>
      </w:r>
      <w:del w:id="399" w:author="Mari Koik" w:date="2024-05-15T18:09:00Z">
        <w:r w:rsidRPr="00EA3268" w:rsidDel="008D5E5B">
          <w:rPr>
            <w:rFonts w:ascii="Times New Roman" w:hAnsi="Times New Roman" w:cs="Times New Roman"/>
            <w:sz w:val="24"/>
            <w:szCs w:val="24"/>
          </w:rPr>
          <w:delText xml:space="preserve"> </w:delText>
        </w:r>
      </w:del>
      <w:r w:rsidRPr="00EA3268">
        <w:rPr>
          <w:rFonts w:ascii="Times New Roman" w:hAnsi="Times New Roman" w:cs="Times New Roman"/>
          <w:sz w:val="24"/>
          <w:szCs w:val="24"/>
        </w:rPr>
        <w:t xml:space="preserve">järgmises sõnastuses:  </w:t>
      </w:r>
    </w:p>
    <w:p w14:paraId="5088D4C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„1</w:t>
      </w:r>
      <w:r w:rsidRPr="00EA3268">
        <w:rPr>
          <w:rFonts w:ascii="Times New Roman" w:hAnsi="Times New Roman" w:cs="Times New Roman"/>
          <w:sz w:val="24"/>
          <w:szCs w:val="24"/>
          <w:vertAlign w:val="superscript"/>
        </w:rPr>
        <w:t>2</w:t>
      </w:r>
      <w:r w:rsidRPr="00EA3268">
        <w:rPr>
          <w:rFonts w:ascii="Times New Roman" w:hAnsi="Times New Roman" w:cs="Times New Roman"/>
          <w:sz w:val="24"/>
          <w:szCs w:val="24"/>
        </w:rPr>
        <w:t xml:space="preserve">) on õppima asudes juba vastu võetud tasuta koolituskohale keskhariduse järgses kutseõppe tasemeõppes;“; </w:t>
      </w:r>
    </w:p>
    <w:p w14:paraId="2C56E96C" w14:textId="77777777" w:rsidR="00EA3268" w:rsidRPr="00EA3268" w:rsidRDefault="00EA3268" w:rsidP="00BB64CD">
      <w:pPr>
        <w:spacing w:after="0" w:line="240" w:lineRule="auto"/>
        <w:jc w:val="both"/>
        <w:rPr>
          <w:rFonts w:ascii="Times New Roman" w:hAnsi="Times New Roman" w:cs="Times New Roman"/>
          <w:b/>
          <w:bCs/>
          <w:sz w:val="24"/>
          <w:szCs w:val="24"/>
        </w:rPr>
      </w:pPr>
    </w:p>
    <w:p w14:paraId="1D45B0FF" w14:textId="40D5B22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2)</w:t>
      </w:r>
      <w:r w:rsidRPr="00EA3268">
        <w:rPr>
          <w:rFonts w:ascii="Times New Roman" w:hAnsi="Times New Roman" w:cs="Times New Roman"/>
          <w:sz w:val="24"/>
          <w:szCs w:val="24"/>
        </w:rPr>
        <w:t xml:space="preserve"> paragrahv</w:t>
      </w:r>
      <w:ins w:id="400" w:author="Mari Koik" w:date="2024-05-15T17:18:00Z">
        <w:r w:rsidR="00623274">
          <w:rPr>
            <w:rFonts w:ascii="Times New Roman" w:hAnsi="Times New Roman" w:cs="Times New Roman"/>
            <w:sz w:val="24"/>
            <w:szCs w:val="24"/>
          </w:rPr>
          <w:t>i</w:t>
        </w:r>
      </w:ins>
      <w:r w:rsidRPr="00EA3268">
        <w:rPr>
          <w:rFonts w:ascii="Times New Roman" w:hAnsi="Times New Roman" w:cs="Times New Roman"/>
          <w:sz w:val="24"/>
          <w:szCs w:val="24"/>
        </w:rPr>
        <w:t xml:space="preserve"> 16 lõike 6 punktis 3</w:t>
      </w:r>
      <w:r w:rsidRPr="00EA3268">
        <w:rPr>
          <w:rFonts w:ascii="Times New Roman" w:hAnsi="Times New Roman" w:cs="Times New Roman"/>
          <w:sz w:val="24"/>
          <w:szCs w:val="24"/>
          <w:vertAlign w:val="superscript"/>
        </w:rPr>
        <w:t>1  </w:t>
      </w:r>
      <w:r w:rsidRPr="00EA3268">
        <w:rPr>
          <w:rFonts w:ascii="Times New Roman" w:hAnsi="Times New Roman" w:cs="Times New Roman"/>
          <w:sz w:val="24"/>
          <w:szCs w:val="24"/>
        </w:rPr>
        <w:t>asendatakse sõna „esimesel“ sõnaga „teisel“;</w:t>
      </w:r>
      <w:r w:rsidRPr="00EA3268">
        <w:rPr>
          <w:rFonts w:ascii="Times New Roman" w:hAnsi="Times New Roman" w:cs="Times New Roman"/>
          <w:sz w:val="24"/>
          <w:szCs w:val="24"/>
          <w:vertAlign w:val="superscript"/>
        </w:rPr>
        <w:t xml:space="preserve">  </w:t>
      </w:r>
    </w:p>
    <w:p w14:paraId="15A3FB89" w14:textId="77777777" w:rsidR="00EA3268" w:rsidRPr="00EA3268" w:rsidRDefault="00EA3268" w:rsidP="00BB64CD">
      <w:pPr>
        <w:spacing w:after="0" w:line="240" w:lineRule="auto"/>
        <w:jc w:val="both"/>
        <w:rPr>
          <w:rFonts w:ascii="Times New Roman" w:hAnsi="Times New Roman" w:cs="Times New Roman"/>
          <w:b/>
          <w:bCs/>
          <w:sz w:val="24"/>
          <w:szCs w:val="24"/>
        </w:rPr>
      </w:pPr>
    </w:p>
    <w:p w14:paraId="4EF56287"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3)</w:t>
      </w:r>
      <w:r w:rsidRPr="00EA3268">
        <w:rPr>
          <w:rFonts w:ascii="Times New Roman" w:hAnsi="Times New Roman" w:cs="Times New Roman"/>
          <w:sz w:val="24"/>
          <w:szCs w:val="24"/>
        </w:rPr>
        <w:t xml:space="preserve"> paragrahvi 16</w:t>
      </w:r>
      <w:r w:rsidRPr="00EA3268">
        <w:rPr>
          <w:rFonts w:ascii="Times New Roman" w:hAnsi="Times New Roman" w:cs="Times New Roman"/>
          <w:sz w:val="24"/>
          <w:szCs w:val="24"/>
          <w:vertAlign w:val="superscript"/>
        </w:rPr>
        <w:t>1</w:t>
      </w:r>
      <w:r w:rsidRPr="00EA3268">
        <w:rPr>
          <w:rFonts w:ascii="Times New Roman" w:hAnsi="Times New Roman" w:cs="Times New Roman"/>
          <w:sz w:val="24"/>
          <w:szCs w:val="24"/>
        </w:rPr>
        <w:t xml:space="preserve"> lõiget 3 täiendatakse punktiga 3 järgmises sõnastuses:</w:t>
      </w:r>
    </w:p>
    <w:p w14:paraId="36D1B1E1" w14:textId="3943808A"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„3) on õppima asudes juba vastu võetud tasuta koolituskohale keskhariduse järgses kutseõppe tasemeõppes.“</w:t>
      </w:r>
      <w:ins w:id="401" w:author="Mari Koik" w:date="2024-05-15T18:05:00Z">
        <w:r w:rsidR="00B91E25">
          <w:rPr>
            <w:rFonts w:ascii="Times New Roman" w:hAnsi="Times New Roman" w:cs="Times New Roman"/>
            <w:sz w:val="24"/>
            <w:szCs w:val="24"/>
          </w:rPr>
          <w:t>;</w:t>
        </w:r>
      </w:ins>
      <w:del w:id="402" w:author="Mari Koik" w:date="2024-05-15T18:05:00Z">
        <w:r w:rsidRPr="00EA3268" w:rsidDel="00B91E25">
          <w:rPr>
            <w:rFonts w:ascii="Times New Roman" w:hAnsi="Times New Roman" w:cs="Times New Roman"/>
            <w:sz w:val="24"/>
            <w:szCs w:val="24"/>
          </w:rPr>
          <w:delText>.</w:delText>
        </w:r>
      </w:del>
    </w:p>
    <w:p w14:paraId="25A1E09A"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p>
    <w:p w14:paraId="4E3241F2" w14:textId="70F84DED"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 xml:space="preserve">4) </w:t>
      </w:r>
      <w:r w:rsidRPr="00EA3268">
        <w:rPr>
          <w:rFonts w:ascii="Times New Roman" w:eastAsia="Times New Roman" w:hAnsi="Times New Roman" w:cs="Times New Roman"/>
          <w:color w:val="202020"/>
          <w:kern w:val="0"/>
          <w:sz w:val="24"/>
          <w:szCs w:val="24"/>
          <w:lang w:eastAsia="et-EE"/>
          <w14:ligatures w14:val="none"/>
        </w:rPr>
        <w:t xml:space="preserve">paragrahvi 17 </w:t>
      </w:r>
      <w:del w:id="403" w:author="Mari Käbi" w:date="2024-05-16T15:37:00Z">
        <w:r w:rsidRPr="00EA3268" w:rsidDel="00C50BB8">
          <w:rPr>
            <w:rFonts w:ascii="Times New Roman" w:eastAsia="Times New Roman" w:hAnsi="Times New Roman" w:cs="Times New Roman"/>
            <w:color w:val="202020"/>
            <w:kern w:val="0"/>
            <w:sz w:val="24"/>
            <w:szCs w:val="24"/>
            <w:lang w:eastAsia="et-EE"/>
            <w14:ligatures w14:val="none"/>
          </w:rPr>
          <w:delText xml:space="preserve">lisatakse </w:delText>
        </w:r>
      </w:del>
      <w:ins w:id="404" w:author="Mari Käbi" w:date="2024-05-16T15:37:00Z">
        <w:r w:rsidR="00C50BB8">
          <w:rPr>
            <w:rFonts w:ascii="Times New Roman" w:eastAsia="Times New Roman" w:hAnsi="Times New Roman" w:cs="Times New Roman"/>
            <w:color w:val="202020"/>
            <w:kern w:val="0"/>
            <w:sz w:val="24"/>
            <w:szCs w:val="24"/>
            <w:lang w:eastAsia="et-EE"/>
            <w14:ligatures w14:val="none"/>
          </w:rPr>
          <w:t>täiendatakse</w:t>
        </w:r>
        <w:r w:rsidR="00C50BB8"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punkt</w:t>
      </w:r>
      <w:ins w:id="405" w:author="Mari Käbi" w:date="2024-05-16T15:37:00Z">
        <w:r w:rsidR="00C50BB8">
          <w:rPr>
            <w:rFonts w:ascii="Times New Roman" w:eastAsia="Times New Roman" w:hAnsi="Times New Roman" w:cs="Times New Roman"/>
            <w:color w:val="202020"/>
            <w:kern w:val="0"/>
            <w:sz w:val="24"/>
            <w:szCs w:val="24"/>
            <w:lang w:eastAsia="et-EE"/>
            <w14:ligatures w14:val="none"/>
          </w:rPr>
          <w:t>iga</w:t>
        </w:r>
      </w:ins>
      <w:r w:rsidRPr="00EA3268">
        <w:rPr>
          <w:rFonts w:ascii="Times New Roman" w:eastAsia="Times New Roman" w:hAnsi="Times New Roman" w:cs="Times New Roman"/>
          <w:color w:val="202020"/>
          <w:kern w:val="0"/>
          <w:sz w:val="24"/>
          <w:szCs w:val="24"/>
          <w:lang w:eastAsia="et-EE"/>
          <w14:ligatures w14:val="none"/>
        </w:rPr>
        <w:t xml:space="preserve"> 9 järgmises sõnastuses: </w:t>
      </w:r>
    </w:p>
    <w:p w14:paraId="7918BE1F"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„9) on surnud.“; </w:t>
      </w:r>
    </w:p>
    <w:p w14:paraId="4542A9F7"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p>
    <w:p w14:paraId="297F4891" w14:textId="2F4FC12C"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 xml:space="preserve">5) </w:t>
      </w:r>
      <w:r w:rsidRPr="00EA3268">
        <w:rPr>
          <w:rFonts w:ascii="Times New Roman" w:eastAsia="Times New Roman" w:hAnsi="Times New Roman" w:cs="Times New Roman"/>
          <w:color w:val="202020"/>
          <w:kern w:val="0"/>
          <w:sz w:val="24"/>
          <w:szCs w:val="24"/>
          <w:lang w:eastAsia="et-EE"/>
          <w14:ligatures w14:val="none"/>
        </w:rPr>
        <w:t xml:space="preserve">paragrahvi 21 </w:t>
      </w:r>
      <w:del w:id="406" w:author="Mari Käbi" w:date="2024-05-16T15:37:00Z">
        <w:r w:rsidRPr="00EA3268" w:rsidDel="00C50BB8">
          <w:rPr>
            <w:rFonts w:ascii="Times New Roman" w:eastAsia="Times New Roman" w:hAnsi="Times New Roman" w:cs="Times New Roman"/>
            <w:color w:val="202020"/>
            <w:kern w:val="0"/>
            <w:sz w:val="24"/>
            <w:szCs w:val="24"/>
            <w:lang w:eastAsia="et-EE"/>
            <w14:ligatures w14:val="none"/>
          </w:rPr>
          <w:delText xml:space="preserve">lõikesse </w:delText>
        </w:r>
      </w:del>
      <w:ins w:id="407" w:author="Mari Käbi" w:date="2024-05-16T15:37:00Z">
        <w:r w:rsidR="00C50BB8">
          <w:rPr>
            <w:rFonts w:ascii="Times New Roman" w:eastAsia="Times New Roman" w:hAnsi="Times New Roman" w:cs="Times New Roman"/>
            <w:color w:val="202020"/>
            <w:kern w:val="0"/>
            <w:sz w:val="24"/>
            <w:szCs w:val="24"/>
            <w:lang w:eastAsia="et-EE"/>
            <w14:ligatures w14:val="none"/>
          </w:rPr>
          <w:t>lõiget</w:t>
        </w:r>
        <w:r w:rsidR="00C50BB8"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 xml:space="preserve">5 </w:t>
      </w:r>
      <w:del w:id="408" w:author="Mari Käbi" w:date="2024-05-16T15:37:00Z">
        <w:r w:rsidRPr="00EA3268" w:rsidDel="00C50BB8">
          <w:rPr>
            <w:rFonts w:ascii="Times New Roman" w:eastAsia="Times New Roman" w:hAnsi="Times New Roman" w:cs="Times New Roman"/>
            <w:color w:val="202020"/>
            <w:kern w:val="0"/>
            <w:sz w:val="24"/>
            <w:szCs w:val="24"/>
            <w:lang w:eastAsia="et-EE"/>
            <w14:ligatures w14:val="none"/>
          </w:rPr>
          <w:delText xml:space="preserve">lisatakse </w:delText>
        </w:r>
      </w:del>
      <w:ins w:id="409" w:author="Mari Käbi" w:date="2024-05-16T15:37:00Z">
        <w:r w:rsidR="00C50BB8">
          <w:rPr>
            <w:rFonts w:ascii="Times New Roman" w:eastAsia="Times New Roman" w:hAnsi="Times New Roman" w:cs="Times New Roman"/>
            <w:color w:val="202020"/>
            <w:kern w:val="0"/>
            <w:sz w:val="24"/>
            <w:szCs w:val="24"/>
            <w:lang w:eastAsia="et-EE"/>
            <w14:ligatures w14:val="none"/>
          </w:rPr>
          <w:t>täiendatakse</w:t>
        </w:r>
        <w:r w:rsidR="00C50BB8"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 xml:space="preserve">pärast sõna </w:t>
      </w:r>
      <w:del w:id="410" w:author="Mari Koik" w:date="2024-05-15T17:20:00Z">
        <w:r w:rsidRPr="00623274" w:rsidDel="00623274">
          <w:rPr>
            <w:rFonts w:ascii="Times New Roman" w:eastAsia="Times New Roman" w:hAnsi="Times New Roman" w:cs="Times New Roman"/>
            <w:color w:val="202020"/>
            <w:kern w:val="0"/>
            <w:sz w:val="24"/>
            <w:szCs w:val="24"/>
            <w:lang w:eastAsia="et-EE"/>
            <w14:ligatures w14:val="none"/>
          </w:rPr>
          <w:delText>"</w:delText>
        </w:r>
      </w:del>
      <w:ins w:id="411" w:author="Mari Koik" w:date="2024-05-15T17:20:00Z">
        <w:r w:rsidR="00623274">
          <w:rPr>
            <w:rFonts w:ascii="Times New Roman" w:eastAsia="Times New Roman" w:hAnsi="Times New Roman" w:cs="Times New Roman"/>
            <w:color w:val="202020"/>
            <w:kern w:val="0"/>
            <w:sz w:val="24"/>
            <w:szCs w:val="24"/>
            <w:lang w:eastAsia="et-EE"/>
            <w14:ligatures w14:val="none"/>
          </w:rPr>
          <w:t>“</w:t>
        </w:r>
      </w:ins>
      <w:r w:rsidRPr="00EA3268">
        <w:rPr>
          <w:rFonts w:ascii="Times New Roman" w:eastAsia="Times New Roman" w:hAnsi="Times New Roman" w:cs="Times New Roman"/>
          <w:color w:val="202020"/>
          <w:kern w:val="0"/>
          <w:sz w:val="24"/>
          <w:szCs w:val="24"/>
          <w:lang w:eastAsia="et-EE"/>
          <w14:ligatures w14:val="none"/>
        </w:rPr>
        <w:t>õppekorralduse</w:t>
      </w:r>
      <w:del w:id="412" w:author="Mari Koik" w:date="2024-05-15T17:20:00Z">
        <w:r w:rsidRPr="00EA3268" w:rsidDel="00623274">
          <w:rPr>
            <w:rFonts w:ascii="Times New Roman" w:eastAsia="Times New Roman" w:hAnsi="Times New Roman" w:cs="Times New Roman"/>
            <w:color w:val="202020"/>
            <w:kern w:val="0"/>
            <w:sz w:val="24"/>
            <w:szCs w:val="24"/>
            <w:lang w:eastAsia="et-EE"/>
            <w14:ligatures w14:val="none"/>
          </w:rPr>
          <w:delText xml:space="preserve">," </w:delText>
        </w:r>
      </w:del>
      <w:ins w:id="413" w:author="Mari Koik" w:date="2024-05-15T17:20:00Z">
        <w:r w:rsidR="00623274" w:rsidRPr="00EA3268">
          <w:rPr>
            <w:rFonts w:ascii="Times New Roman" w:eastAsia="Times New Roman" w:hAnsi="Times New Roman" w:cs="Times New Roman"/>
            <w:color w:val="202020"/>
            <w:kern w:val="0"/>
            <w:sz w:val="24"/>
            <w:szCs w:val="24"/>
            <w:lang w:eastAsia="et-EE"/>
            <w14:ligatures w14:val="none"/>
          </w:rPr>
          <w:t>,</w:t>
        </w:r>
        <w:r w:rsidR="00623274">
          <w:rPr>
            <w:rFonts w:ascii="Times New Roman" w:eastAsia="Times New Roman" w:hAnsi="Times New Roman" w:cs="Times New Roman"/>
            <w:color w:val="202020"/>
            <w:kern w:val="0"/>
            <w:sz w:val="24"/>
            <w:szCs w:val="24"/>
            <w:lang w:eastAsia="et-EE"/>
            <w14:ligatures w14:val="none"/>
          </w:rPr>
          <w:t>“</w:t>
        </w:r>
        <w:r w:rsidR="00623274"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sõnad</w:t>
      </w:r>
      <w:ins w:id="414" w:author="Mari Käbi" w:date="2024-05-16T15:37:00Z">
        <w:r w:rsidR="00C50BB8">
          <w:rPr>
            <w:rFonts w:ascii="Times New Roman" w:eastAsia="Times New Roman" w:hAnsi="Times New Roman" w:cs="Times New Roman"/>
            <w:color w:val="202020"/>
            <w:kern w:val="0"/>
            <w:sz w:val="24"/>
            <w:szCs w:val="24"/>
            <w:lang w:eastAsia="et-EE"/>
            <w14:ligatures w14:val="none"/>
          </w:rPr>
          <w:t>ega</w:t>
        </w:r>
      </w:ins>
      <w:r w:rsidRPr="00EA3268">
        <w:rPr>
          <w:rFonts w:ascii="Times New Roman" w:eastAsia="Times New Roman" w:hAnsi="Times New Roman" w:cs="Times New Roman"/>
          <w:color w:val="202020"/>
          <w:kern w:val="0"/>
          <w:sz w:val="24"/>
          <w:szCs w:val="24"/>
          <w:lang w:eastAsia="et-EE"/>
          <w14:ligatures w14:val="none"/>
        </w:rPr>
        <w:t xml:space="preserve"> </w:t>
      </w:r>
      <w:del w:id="415" w:author="Mari Koik" w:date="2024-05-15T17:20:00Z">
        <w:r w:rsidRPr="00EA3268" w:rsidDel="00623274">
          <w:rPr>
            <w:rFonts w:ascii="Times New Roman" w:eastAsia="Times New Roman" w:hAnsi="Times New Roman" w:cs="Times New Roman"/>
            <w:color w:val="202020"/>
            <w:kern w:val="0"/>
            <w:sz w:val="24"/>
            <w:szCs w:val="24"/>
            <w:lang w:eastAsia="et-EE"/>
            <w14:ligatures w14:val="none"/>
          </w:rPr>
          <w:delText>"</w:delText>
        </w:r>
      </w:del>
      <w:ins w:id="416" w:author="Mari Koik" w:date="2024-05-15T17:20:00Z">
        <w:r w:rsidR="00623274">
          <w:rPr>
            <w:rFonts w:ascii="Times New Roman" w:eastAsia="Times New Roman" w:hAnsi="Times New Roman" w:cs="Times New Roman"/>
            <w:color w:val="202020"/>
            <w:kern w:val="0"/>
            <w:sz w:val="24"/>
            <w:szCs w:val="24"/>
            <w:lang w:eastAsia="et-EE"/>
            <w14:ligatures w14:val="none"/>
          </w:rPr>
          <w:t>“</w:t>
        </w:r>
      </w:ins>
      <w:r w:rsidRPr="00EA3268">
        <w:rPr>
          <w:rFonts w:ascii="Times New Roman" w:eastAsia="Times New Roman" w:hAnsi="Times New Roman" w:cs="Times New Roman"/>
          <w:color w:val="202020"/>
          <w:kern w:val="0"/>
          <w:sz w:val="24"/>
          <w:szCs w:val="24"/>
          <w:lang w:eastAsia="et-EE"/>
          <w14:ligatures w14:val="none"/>
        </w:rPr>
        <w:t xml:space="preserve">välja arvatud õpilase koolist </w:t>
      </w:r>
      <w:commentRangeStart w:id="417"/>
      <w:r w:rsidRPr="00623274">
        <w:rPr>
          <w:rFonts w:ascii="Times New Roman" w:eastAsia="Times New Roman" w:hAnsi="Times New Roman" w:cs="Times New Roman"/>
          <w:color w:val="202020"/>
          <w:kern w:val="0"/>
          <w:sz w:val="24"/>
          <w:szCs w:val="24"/>
          <w:lang w:eastAsia="et-EE"/>
          <w14:ligatures w14:val="none"/>
        </w:rPr>
        <w:t>välja</w:t>
      </w:r>
      <w:del w:id="418" w:author="Mari Koik" w:date="2024-05-15T17:19:00Z">
        <w:r w:rsidRPr="00623274" w:rsidDel="00623274">
          <w:rPr>
            <w:rFonts w:ascii="Times New Roman" w:eastAsia="Times New Roman" w:hAnsi="Times New Roman" w:cs="Times New Roman"/>
            <w:color w:val="202020"/>
            <w:kern w:val="0"/>
            <w:sz w:val="24"/>
            <w:szCs w:val="24"/>
            <w:lang w:eastAsia="et-EE"/>
            <w14:ligatures w14:val="none"/>
          </w:rPr>
          <w:delText xml:space="preserve"> </w:delText>
        </w:r>
      </w:del>
      <w:r w:rsidRPr="00623274">
        <w:rPr>
          <w:rFonts w:ascii="Times New Roman" w:eastAsia="Times New Roman" w:hAnsi="Times New Roman" w:cs="Times New Roman"/>
          <w:color w:val="202020"/>
          <w:kern w:val="0"/>
          <w:sz w:val="24"/>
          <w:szCs w:val="24"/>
          <w:lang w:eastAsia="et-EE"/>
          <w14:ligatures w14:val="none"/>
        </w:rPr>
        <w:t>arvamise</w:t>
      </w:r>
      <w:commentRangeEnd w:id="417"/>
      <w:r w:rsidR="00623274">
        <w:rPr>
          <w:rStyle w:val="Kommentaariviide"/>
        </w:rPr>
        <w:commentReference w:id="417"/>
      </w:r>
      <w:del w:id="419" w:author="Mari Koik" w:date="2024-05-15T17:20:00Z">
        <w:r w:rsidRPr="00EA3268" w:rsidDel="00623274">
          <w:rPr>
            <w:rFonts w:ascii="Times New Roman" w:eastAsia="Times New Roman" w:hAnsi="Times New Roman" w:cs="Times New Roman"/>
            <w:color w:val="202020"/>
            <w:kern w:val="0"/>
            <w:sz w:val="24"/>
            <w:szCs w:val="24"/>
            <w:lang w:eastAsia="et-EE"/>
            <w14:ligatures w14:val="none"/>
          </w:rPr>
          <w:delText>,";</w:delText>
        </w:r>
      </w:del>
      <w:ins w:id="420" w:author="Mari Koik" w:date="2024-05-15T17:20:00Z">
        <w:r w:rsidR="00623274" w:rsidRPr="00EA3268">
          <w:rPr>
            <w:rFonts w:ascii="Times New Roman" w:eastAsia="Times New Roman" w:hAnsi="Times New Roman" w:cs="Times New Roman"/>
            <w:color w:val="202020"/>
            <w:kern w:val="0"/>
            <w:sz w:val="24"/>
            <w:szCs w:val="24"/>
            <w:lang w:eastAsia="et-EE"/>
            <w14:ligatures w14:val="none"/>
          </w:rPr>
          <w:t>,</w:t>
        </w:r>
        <w:r w:rsidR="00623274">
          <w:rPr>
            <w:rFonts w:ascii="Times New Roman" w:eastAsia="Times New Roman" w:hAnsi="Times New Roman" w:cs="Times New Roman"/>
            <w:color w:val="202020"/>
            <w:kern w:val="0"/>
            <w:sz w:val="24"/>
            <w:szCs w:val="24"/>
            <w:lang w:eastAsia="et-EE"/>
            <w14:ligatures w14:val="none"/>
          </w:rPr>
          <w:t>“</w:t>
        </w:r>
        <w:r w:rsidR="00623274" w:rsidRPr="00EA3268">
          <w:rPr>
            <w:rFonts w:ascii="Times New Roman" w:eastAsia="Times New Roman" w:hAnsi="Times New Roman" w:cs="Times New Roman"/>
            <w:color w:val="202020"/>
            <w:kern w:val="0"/>
            <w:sz w:val="24"/>
            <w:szCs w:val="24"/>
            <w:lang w:eastAsia="et-EE"/>
            <w14:ligatures w14:val="none"/>
          </w:rPr>
          <w:t>;</w:t>
        </w:r>
      </w:ins>
    </w:p>
    <w:p w14:paraId="130FA25E"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p>
    <w:p w14:paraId="59D4B2C2"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paragrahvi 47</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lõige 2 muudetakse ja sõnastatakse järgmiselt: </w:t>
      </w:r>
    </w:p>
    <w:p w14:paraId="4FDAA8AC"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1285B36A" w14:textId="5F419872"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„(2) Alates 2024/2025. õppeaasta algusest kuni 2026/2027. õppeaasta lõpuni </w:t>
      </w:r>
      <w:commentRangeStart w:id="421"/>
      <w:r w:rsidRPr="00EA3268">
        <w:rPr>
          <w:rFonts w:ascii="Times New Roman" w:eastAsia="Times New Roman" w:hAnsi="Times New Roman" w:cs="Times New Roman"/>
          <w:color w:val="202020"/>
          <w:kern w:val="0"/>
          <w:sz w:val="24"/>
          <w:szCs w:val="24"/>
          <w:lang w:eastAsia="et-EE"/>
          <w14:ligatures w14:val="none"/>
        </w:rPr>
        <w:t xml:space="preserve">võib </w:t>
      </w:r>
      <w:del w:id="422" w:author="Mari Koik" w:date="2024-05-15T17:20:00Z">
        <w:r w:rsidRPr="00EA3268" w:rsidDel="00623274">
          <w:rPr>
            <w:rFonts w:ascii="Times New Roman" w:eastAsia="Times New Roman" w:hAnsi="Times New Roman" w:cs="Times New Roman"/>
            <w:color w:val="202020"/>
            <w:kern w:val="0"/>
            <w:sz w:val="24"/>
            <w:szCs w:val="24"/>
            <w:lang w:eastAsia="et-EE"/>
            <w14:ligatures w14:val="none"/>
          </w:rPr>
          <w:delText xml:space="preserve">kõrgkooli immatrikuleeritud </w:delText>
        </w:r>
      </w:del>
      <w:r w:rsidRPr="00EA3268">
        <w:rPr>
          <w:rFonts w:ascii="Times New Roman" w:eastAsia="Times New Roman" w:hAnsi="Times New Roman" w:cs="Times New Roman"/>
          <w:color w:val="202020"/>
          <w:kern w:val="0"/>
          <w:sz w:val="24"/>
          <w:szCs w:val="24"/>
          <w:lang w:eastAsia="et-EE"/>
          <w14:ligatures w14:val="none"/>
        </w:rPr>
        <w:t>üliõpilasele</w:t>
      </w:r>
      <w:commentRangeEnd w:id="421"/>
      <w:r w:rsidR="00623274">
        <w:rPr>
          <w:rStyle w:val="Kommentaariviide"/>
        </w:rPr>
        <w:commentReference w:id="421"/>
      </w:r>
      <w:r w:rsidRPr="00EA3268">
        <w:rPr>
          <w:rFonts w:ascii="Times New Roman" w:eastAsia="Times New Roman" w:hAnsi="Times New Roman" w:cs="Times New Roman"/>
          <w:color w:val="202020"/>
          <w:kern w:val="0"/>
          <w:sz w:val="24"/>
          <w:szCs w:val="24"/>
          <w:lang w:eastAsia="et-EE"/>
          <w14:ligatures w14:val="none"/>
        </w:rPr>
        <w:t>, kes on enne 2024/2025. õppeaastat kõrghariduse tasemele immatrikuleeritud, kohaldada käesoleva seaduse § 16 lõike 6 punktides 3‒3</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ja § 16</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lõike 3 punktis 2 kehtestatud õppekulude hüvitamise regulatsiooni vaid juhul, kui ta on </w:t>
      </w:r>
      <w:del w:id="423" w:author="Mari Koik" w:date="2024-05-14T18:10:00Z">
        <w:r w:rsidRPr="00EA3268" w:rsidDel="0007744F">
          <w:rPr>
            <w:rFonts w:ascii="Times New Roman" w:eastAsia="Times New Roman" w:hAnsi="Times New Roman" w:cs="Times New Roman"/>
            <w:color w:val="202020"/>
            <w:kern w:val="0"/>
            <w:sz w:val="24"/>
            <w:szCs w:val="24"/>
            <w:lang w:eastAsia="et-EE"/>
            <w14:ligatures w14:val="none"/>
          </w:rPr>
          <w:delText xml:space="preserve">juba </w:delText>
        </w:r>
      </w:del>
      <w:r w:rsidRPr="00EA3268">
        <w:rPr>
          <w:rFonts w:ascii="Times New Roman" w:eastAsia="Times New Roman" w:hAnsi="Times New Roman" w:cs="Times New Roman"/>
          <w:color w:val="202020"/>
          <w:kern w:val="0"/>
          <w:sz w:val="24"/>
          <w:szCs w:val="24"/>
          <w:lang w:eastAsia="et-EE"/>
          <w14:ligatures w14:val="none"/>
        </w:rPr>
        <w:t xml:space="preserve">õppinud samal </w:t>
      </w:r>
      <w:del w:id="424" w:author="Mari Koik" w:date="2024-05-14T18:10:00Z">
        <w:r w:rsidRPr="00EA3268" w:rsidDel="0007744F">
          <w:rPr>
            <w:rFonts w:ascii="Times New Roman" w:eastAsia="Times New Roman" w:hAnsi="Times New Roman" w:cs="Times New Roman"/>
            <w:color w:val="202020"/>
            <w:kern w:val="0"/>
            <w:sz w:val="24"/>
            <w:szCs w:val="24"/>
            <w:lang w:eastAsia="et-EE"/>
            <w14:ligatures w14:val="none"/>
          </w:rPr>
          <w:delText xml:space="preserve">kõrgharidusastmel </w:delText>
        </w:r>
      </w:del>
      <w:ins w:id="425" w:author="Mari Koik" w:date="2024-05-14T18:10:00Z">
        <w:r w:rsidR="0007744F" w:rsidRPr="00EA3268">
          <w:rPr>
            <w:rFonts w:ascii="Times New Roman" w:eastAsia="Times New Roman" w:hAnsi="Times New Roman" w:cs="Times New Roman"/>
            <w:color w:val="202020"/>
            <w:kern w:val="0"/>
            <w:sz w:val="24"/>
            <w:szCs w:val="24"/>
            <w:lang w:eastAsia="et-EE"/>
            <w14:ligatures w14:val="none"/>
          </w:rPr>
          <w:t>kõrgharidus</w:t>
        </w:r>
        <w:r w:rsidR="0007744F">
          <w:rPr>
            <w:rFonts w:ascii="Times New Roman" w:eastAsia="Times New Roman" w:hAnsi="Times New Roman" w:cs="Times New Roman"/>
            <w:color w:val="202020"/>
            <w:kern w:val="0"/>
            <w:sz w:val="24"/>
            <w:szCs w:val="24"/>
            <w:lang w:eastAsia="et-EE"/>
            <w14:ligatures w14:val="none"/>
          </w:rPr>
          <w:t>tase</w:t>
        </w:r>
        <w:r w:rsidR="0007744F" w:rsidRPr="00EA3268">
          <w:rPr>
            <w:rFonts w:ascii="Times New Roman" w:eastAsia="Times New Roman" w:hAnsi="Times New Roman" w:cs="Times New Roman"/>
            <w:color w:val="202020"/>
            <w:kern w:val="0"/>
            <w:sz w:val="24"/>
            <w:szCs w:val="24"/>
            <w:lang w:eastAsia="et-EE"/>
            <w14:ligatures w14:val="none"/>
          </w:rPr>
          <w:t xml:space="preserve">mel </w:t>
        </w:r>
      </w:ins>
      <w:r w:rsidRPr="00EA3268">
        <w:rPr>
          <w:rFonts w:ascii="Times New Roman" w:eastAsia="Times New Roman" w:hAnsi="Times New Roman" w:cs="Times New Roman"/>
          <w:color w:val="202020"/>
          <w:kern w:val="0"/>
          <w:sz w:val="24"/>
          <w:szCs w:val="24"/>
          <w:lang w:eastAsia="et-EE"/>
          <w14:ligatures w14:val="none"/>
        </w:rPr>
        <w:t>rohkem kui poole õppekava nominaalkestusest tasuta.“;</w:t>
      </w:r>
    </w:p>
    <w:p w14:paraId="2E40B6AF"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3AD34DD"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7)</w:t>
      </w:r>
      <w:r w:rsidRPr="00EA3268">
        <w:rPr>
          <w:rFonts w:ascii="Times New Roman" w:eastAsia="Times New Roman" w:hAnsi="Times New Roman" w:cs="Times New Roman"/>
          <w:color w:val="202020"/>
          <w:kern w:val="0"/>
          <w:sz w:val="24"/>
          <w:szCs w:val="24"/>
          <w:lang w:eastAsia="et-EE"/>
          <w14:ligatures w14:val="none"/>
        </w:rPr>
        <w:t xml:space="preserve"> </w:t>
      </w:r>
      <w:bookmarkStart w:id="426" w:name="_Hlk163662439"/>
      <w:r w:rsidRPr="00EA3268">
        <w:rPr>
          <w:rFonts w:ascii="Times New Roman" w:eastAsia="Times New Roman" w:hAnsi="Times New Roman" w:cs="Times New Roman"/>
          <w:color w:val="202020"/>
          <w:kern w:val="0"/>
          <w:sz w:val="24"/>
          <w:szCs w:val="24"/>
          <w:lang w:eastAsia="et-EE"/>
          <w14:ligatures w14:val="none"/>
        </w:rPr>
        <w:t>paragrahvi 47</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täiendatakse lõikega 4 järgmises sõnastuses: </w:t>
      </w:r>
    </w:p>
    <w:p w14:paraId="26D1BB3C"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5708A212"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„(4) Käesoleva seaduse § 16 lõike 6 </w:t>
      </w:r>
      <w:commentRangeStart w:id="427"/>
      <w:r w:rsidRPr="00EA3268">
        <w:rPr>
          <w:rFonts w:ascii="Times New Roman" w:eastAsia="Times New Roman" w:hAnsi="Times New Roman" w:cs="Times New Roman"/>
          <w:color w:val="202020"/>
          <w:kern w:val="0"/>
          <w:sz w:val="24"/>
          <w:szCs w:val="24"/>
          <w:lang w:eastAsia="et-EE"/>
          <w14:ligatures w14:val="none"/>
        </w:rPr>
        <w:t>punktis 1</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w:t>
      </w:r>
      <w:commentRangeEnd w:id="427"/>
      <w:r w:rsidR="00791A35">
        <w:rPr>
          <w:rStyle w:val="Kommentaariviide"/>
        </w:rPr>
        <w:commentReference w:id="427"/>
      </w:r>
      <w:r w:rsidRPr="00EA3268">
        <w:rPr>
          <w:rFonts w:ascii="Times New Roman" w:eastAsia="Times New Roman" w:hAnsi="Times New Roman" w:cs="Times New Roman"/>
          <w:color w:val="202020"/>
          <w:kern w:val="0"/>
          <w:sz w:val="24"/>
          <w:szCs w:val="24"/>
          <w:lang w:eastAsia="et-EE"/>
          <w14:ligatures w14:val="none"/>
        </w:rPr>
        <w:t>§ 16</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lõike 3 punktis 3</w:t>
      </w:r>
      <w:r w:rsidRPr="00EA3268">
        <w:rPr>
          <w:rFonts w:ascii="Times New Roman" w:hAnsi="Times New Roman" w:cs="Times New Roman"/>
          <w:color w:val="202020"/>
          <w:sz w:val="24"/>
          <w:szCs w:val="24"/>
          <w:shd w:val="clear" w:color="auto" w:fill="FFFFFF"/>
        </w:rPr>
        <w:t xml:space="preserve"> </w:t>
      </w:r>
      <w:r w:rsidRPr="00EA3268">
        <w:rPr>
          <w:rFonts w:ascii="Times New Roman" w:eastAsia="Times New Roman" w:hAnsi="Times New Roman" w:cs="Times New Roman"/>
          <w:color w:val="202020"/>
          <w:kern w:val="0"/>
          <w:sz w:val="24"/>
          <w:szCs w:val="24"/>
          <w:lang w:eastAsia="et-EE"/>
          <w14:ligatures w14:val="none"/>
        </w:rPr>
        <w:t>sätestatud alust õppekulude hüvitamiseks kohaldatakse alates 2025/2026. õppeaastast immatrikuleeritud üliõpilasele.“.</w:t>
      </w:r>
    </w:p>
    <w:bookmarkEnd w:id="426"/>
    <w:p w14:paraId="013E6C00"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 </w:t>
      </w:r>
    </w:p>
    <w:p w14:paraId="52C1FF36" w14:textId="77777777" w:rsidR="00EA3268" w:rsidRPr="00EA3268" w:rsidRDefault="00EA3268" w:rsidP="00BB64CD">
      <w:pPr>
        <w:spacing w:after="0" w:line="240" w:lineRule="auto"/>
        <w:jc w:val="both"/>
        <w:rPr>
          <w:rFonts w:ascii="Times New Roman" w:eastAsia="Times New Roman" w:hAnsi="Times New Roman" w:cs="Times New Roman"/>
          <w:b/>
          <w:bCs/>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lastRenderedPageBreak/>
        <w:t>§ 5. Põhikooli- ja gümnaasiumiseaduse muutmine</w:t>
      </w:r>
    </w:p>
    <w:p w14:paraId="776891D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1AF8E2C"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Põhikooli- ja gümnaasiumiseaduses tehakse järgmised muudatused: </w:t>
      </w:r>
    </w:p>
    <w:p w14:paraId="46EDCFC7"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2C48DC10" w14:textId="148B6B60"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w:t>
      </w:r>
      <w:commentRangeStart w:id="428"/>
      <w:r w:rsidRPr="00EA3268">
        <w:rPr>
          <w:rFonts w:ascii="Times New Roman" w:eastAsia="Times New Roman" w:hAnsi="Times New Roman" w:cs="Times New Roman"/>
          <w:bCs/>
          <w:color w:val="000000"/>
          <w:kern w:val="0"/>
          <w:sz w:val="24"/>
          <w:szCs w:val="24"/>
          <w:lang w:eastAsia="et-EE"/>
          <w14:ligatures w14:val="none"/>
        </w:rPr>
        <w:t xml:space="preserve">paragrahvi 2 lõikes 1, </w:t>
      </w:r>
      <w:commentRangeEnd w:id="428"/>
      <w:r w:rsidR="00791A35">
        <w:rPr>
          <w:rStyle w:val="Kommentaariviide"/>
        </w:rPr>
        <w:commentReference w:id="428"/>
      </w:r>
      <w:r w:rsidRPr="00EA3268">
        <w:rPr>
          <w:rFonts w:ascii="Times New Roman" w:eastAsia="Times New Roman" w:hAnsi="Times New Roman" w:cs="Times New Roman"/>
          <w:bCs/>
          <w:color w:val="000000"/>
          <w:kern w:val="0"/>
          <w:sz w:val="24"/>
          <w:szCs w:val="24"/>
          <w:lang w:eastAsia="et-EE"/>
          <w14:ligatures w14:val="none"/>
        </w:rPr>
        <w:t xml:space="preserve">§ 7 lõikes 4, § 22 lõigetes 2 ja 4, § 22 lõike 8 esimeses lauses, § </w:t>
      </w:r>
      <w:r w:rsidRPr="00EA3268">
        <w:rPr>
          <w:rFonts w:ascii="Times New Roman" w:eastAsia="Times New Roman" w:hAnsi="Times New Roman" w:cs="Times New Roman"/>
          <w:color w:val="202020"/>
          <w:kern w:val="0"/>
          <w:sz w:val="24"/>
          <w:szCs w:val="24"/>
          <w:lang w:eastAsia="et-EE"/>
          <w14:ligatures w14:val="none"/>
        </w:rPr>
        <w:t xml:space="preserve">27 lõikes 1, § 28 lõike 1 punktides 4 ja 8, § 37 lõikes 6, § 39 lõike </w:t>
      </w:r>
      <w:commentRangeStart w:id="429"/>
      <w:r w:rsidRPr="00EA3268">
        <w:rPr>
          <w:rFonts w:ascii="Times New Roman" w:eastAsia="Times New Roman" w:hAnsi="Times New Roman" w:cs="Times New Roman"/>
          <w:color w:val="202020"/>
          <w:kern w:val="0"/>
          <w:sz w:val="24"/>
          <w:szCs w:val="24"/>
          <w:lang w:eastAsia="et-EE"/>
          <w14:ligatures w14:val="none"/>
        </w:rPr>
        <w:t>8 punktis 2</w:t>
      </w:r>
      <w:commentRangeEnd w:id="429"/>
      <w:r w:rsidR="00717BAA">
        <w:rPr>
          <w:rStyle w:val="Kommentaariviide"/>
        </w:rPr>
        <w:commentReference w:id="429"/>
      </w:r>
      <w:r w:rsidRPr="00EA3268">
        <w:rPr>
          <w:rFonts w:ascii="Times New Roman" w:eastAsia="Times New Roman" w:hAnsi="Times New Roman" w:cs="Times New Roman"/>
          <w:color w:val="202020"/>
          <w:kern w:val="0"/>
          <w:sz w:val="24"/>
          <w:szCs w:val="24"/>
          <w:lang w:eastAsia="et-EE"/>
          <w14:ligatures w14:val="none"/>
        </w:rPr>
        <w:t>, § 48 lõikes 1</w:t>
      </w:r>
      <w:r w:rsidRPr="00EA3268">
        <w:rPr>
          <w:rFonts w:ascii="Times New Roman" w:eastAsia="Times New Roman" w:hAnsi="Times New Roman" w:cs="Times New Roman"/>
          <w:bCs/>
          <w:color w:val="000000"/>
          <w:kern w:val="0"/>
          <w:sz w:val="24"/>
          <w:szCs w:val="24"/>
          <w:lang w:eastAsia="et-EE"/>
          <w14:ligatures w14:val="none"/>
        </w:rPr>
        <w:t xml:space="preserve"> asendatakse sõna „koolikohustuslik“ sõnaga „</w:t>
      </w:r>
      <w:r w:rsidRPr="00623274">
        <w:rPr>
          <w:rFonts w:ascii="Times New Roman" w:eastAsia="Times New Roman" w:hAnsi="Times New Roman" w:cs="Times New Roman"/>
          <w:bCs/>
          <w:color w:val="000000"/>
          <w:kern w:val="0"/>
          <w:sz w:val="24"/>
          <w:szCs w:val="24"/>
          <w:lang w:eastAsia="et-EE"/>
          <w14:ligatures w14:val="none"/>
        </w:rPr>
        <w:t>õppimiskohustuslik</w:t>
      </w:r>
      <w:r w:rsidRPr="00EA3268">
        <w:rPr>
          <w:rFonts w:ascii="Times New Roman" w:eastAsia="Times New Roman" w:hAnsi="Times New Roman" w:cs="Times New Roman"/>
          <w:bCs/>
          <w:color w:val="000000"/>
          <w:kern w:val="0"/>
          <w:sz w:val="24"/>
          <w:szCs w:val="24"/>
          <w:lang w:eastAsia="et-EE"/>
          <w14:ligatures w14:val="none"/>
        </w:rPr>
        <w:t xml:space="preserve">“ vastavas käändes; </w:t>
      </w:r>
    </w:p>
    <w:p w14:paraId="022F2955"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66515B59"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2)</w:t>
      </w:r>
      <w:r w:rsidRPr="00EA3268">
        <w:rPr>
          <w:rFonts w:ascii="Times New Roman" w:eastAsia="Times New Roman" w:hAnsi="Times New Roman" w:cs="Times New Roman"/>
          <w:bCs/>
          <w:color w:val="000000"/>
          <w:kern w:val="0"/>
          <w:sz w:val="24"/>
          <w:szCs w:val="24"/>
          <w:lang w:eastAsia="et-EE"/>
          <w14:ligatures w14:val="none"/>
        </w:rPr>
        <w:t xml:space="preserve"> paragrahvi 7 lõige 2 muudetakse ja sõnastatakse järgmiselt: </w:t>
      </w:r>
    </w:p>
    <w:p w14:paraId="5A2A4B63"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239AEE95" w14:textId="787EDA9D" w:rsidR="00EA3268" w:rsidRPr="00EA3268" w:rsidRDefault="00EA3268" w:rsidP="00BB64CD">
      <w:pPr>
        <w:spacing w:after="0" w:line="240" w:lineRule="auto"/>
        <w:jc w:val="both"/>
        <w:rPr>
          <w:rFonts w:ascii="Times New Roman" w:eastAsia="Times New Roman" w:hAnsi="Times New Roman" w:cs="Times New Roman"/>
          <w:color w:val="000000" w:themeColor="text1"/>
          <w:sz w:val="24"/>
          <w:szCs w:val="24"/>
          <w:lang w:eastAsia="et-EE"/>
        </w:rPr>
      </w:pPr>
      <w:r w:rsidRPr="00EA3268">
        <w:rPr>
          <w:rFonts w:ascii="Times New Roman" w:eastAsia="Times New Roman" w:hAnsi="Times New Roman" w:cs="Times New Roman"/>
          <w:bCs/>
          <w:color w:val="000000"/>
          <w:kern w:val="0"/>
          <w:sz w:val="24"/>
          <w:szCs w:val="24"/>
          <w:lang w:eastAsia="et-EE"/>
          <w14:ligatures w14:val="none"/>
        </w:rPr>
        <w:t xml:space="preserve">„(2) Õppimiskohustuse täitmise ja põhikooli riiklikule õppekavale vastava põhihariduse omandamise võimaluse valla või linna haldusterritooriumil elavatele õppimiskohustuslikele lastele tagab vald või linn, kaasates vajaduse korral erakooli pidajat või riiki.“; </w:t>
      </w:r>
    </w:p>
    <w:p w14:paraId="09BF86E6"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3A6E4F2"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3)</w:t>
      </w:r>
      <w:r w:rsidRPr="00EA3268">
        <w:rPr>
          <w:rFonts w:ascii="Times New Roman" w:eastAsia="Times New Roman" w:hAnsi="Times New Roman" w:cs="Times New Roman"/>
          <w:bCs/>
          <w:color w:val="000000"/>
          <w:kern w:val="0"/>
          <w:sz w:val="24"/>
          <w:szCs w:val="24"/>
          <w:lang w:eastAsia="et-EE"/>
          <w14:ligatures w14:val="none"/>
        </w:rPr>
        <w:t xml:space="preserve"> paragrahvi 7 täiendatakse lõigetega 2</w:t>
      </w:r>
      <w:r w:rsidRPr="00EA3268">
        <w:rPr>
          <w:rFonts w:ascii="Times New Roman" w:eastAsia="Times New Roman" w:hAnsi="Times New Roman" w:cs="Times New Roman"/>
          <w:bCs/>
          <w:color w:val="000000"/>
          <w:kern w:val="0"/>
          <w:sz w:val="24"/>
          <w:szCs w:val="24"/>
          <w:vertAlign w:val="superscript"/>
          <w:lang w:eastAsia="et-EE"/>
          <w14:ligatures w14:val="none"/>
        </w:rPr>
        <w:t>1</w:t>
      </w:r>
      <w:r w:rsidRPr="00EA3268">
        <w:rPr>
          <w:rFonts w:ascii="Times New Roman" w:eastAsia="Times New Roman" w:hAnsi="Times New Roman" w:cs="Times New Roman"/>
          <w:bCs/>
          <w:color w:val="000000"/>
          <w:kern w:val="0"/>
          <w:sz w:val="24"/>
          <w:szCs w:val="24"/>
          <w:lang w:eastAsia="et-EE"/>
          <w14:ligatures w14:val="none"/>
        </w:rPr>
        <w:t xml:space="preserve"> ja 2</w:t>
      </w:r>
      <w:r w:rsidRPr="00EA3268">
        <w:rPr>
          <w:rFonts w:ascii="Times New Roman" w:eastAsia="Times New Roman" w:hAnsi="Times New Roman" w:cs="Times New Roman"/>
          <w:bCs/>
          <w:color w:val="000000"/>
          <w:kern w:val="0"/>
          <w:sz w:val="24"/>
          <w:szCs w:val="24"/>
          <w:vertAlign w:val="superscript"/>
          <w:lang w:eastAsia="et-EE"/>
          <w14:ligatures w14:val="none"/>
        </w:rPr>
        <w:t>2</w:t>
      </w:r>
      <w:r w:rsidRPr="00EA3268">
        <w:rPr>
          <w:rFonts w:ascii="Times New Roman" w:eastAsia="Times New Roman" w:hAnsi="Times New Roman" w:cs="Times New Roman"/>
          <w:bCs/>
          <w:color w:val="000000"/>
          <w:kern w:val="0"/>
          <w:sz w:val="24"/>
          <w:szCs w:val="24"/>
          <w:lang w:eastAsia="et-EE"/>
          <w14:ligatures w14:val="none"/>
        </w:rPr>
        <w:t xml:space="preserve"> järgmises sõnastuses: </w:t>
      </w:r>
    </w:p>
    <w:p w14:paraId="04A9E50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000000"/>
          <w:kern w:val="0"/>
          <w:sz w:val="24"/>
          <w:szCs w:val="24"/>
          <w:lang w:eastAsia="et-EE"/>
          <w14:ligatures w14:val="none"/>
        </w:rPr>
      </w:pPr>
    </w:p>
    <w:p w14:paraId="04C3A0C6" w14:textId="7AFE2C6B"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000000"/>
          <w:kern w:val="0"/>
          <w:sz w:val="24"/>
          <w:szCs w:val="24"/>
          <w:lang w:eastAsia="et-EE"/>
          <w14:ligatures w14:val="none"/>
        </w:rPr>
        <w:t>„(2</w:t>
      </w:r>
      <w:r w:rsidRPr="00EA3268">
        <w:rPr>
          <w:rFonts w:ascii="Times New Roman" w:eastAsia="Times New Roman" w:hAnsi="Times New Roman" w:cs="Times New Roman"/>
          <w:color w:val="000000"/>
          <w:kern w:val="0"/>
          <w:sz w:val="24"/>
          <w:szCs w:val="24"/>
          <w:vertAlign w:val="superscript"/>
          <w:lang w:eastAsia="et-EE"/>
          <w14:ligatures w14:val="none"/>
        </w:rPr>
        <w:t>1</w:t>
      </w:r>
      <w:r w:rsidRPr="00EA3268">
        <w:rPr>
          <w:rFonts w:ascii="Times New Roman" w:eastAsia="Times New Roman" w:hAnsi="Times New Roman" w:cs="Times New Roman"/>
          <w:color w:val="000000"/>
          <w:kern w:val="0"/>
          <w:sz w:val="24"/>
          <w:szCs w:val="24"/>
          <w:lang w:eastAsia="et-EE"/>
          <w14:ligatures w14:val="none"/>
        </w:rPr>
        <w:t xml:space="preserve">) </w:t>
      </w:r>
      <w:r w:rsidRPr="00EA3268">
        <w:rPr>
          <w:rFonts w:ascii="Times New Roman" w:eastAsia="Times New Roman" w:hAnsi="Times New Roman" w:cs="Times New Roman"/>
          <w:color w:val="202020"/>
          <w:kern w:val="0"/>
          <w:sz w:val="24"/>
          <w:szCs w:val="24"/>
          <w:lang w:eastAsia="et-EE"/>
          <w14:ligatures w14:val="none"/>
        </w:rPr>
        <w:t xml:space="preserve">Igale õppimiskohustuslikule </w:t>
      </w:r>
      <w:del w:id="430" w:author="Mari Koik" w:date="2024-05-14T18:12:00Z">
        <w:r w:rsidRPr="00EA3268" w:rsidDel="0007744F">
          <w:rPr>
            <w:rFonts w:ascii="Times New Roman" w:eastAsia="Times New Roman" w:hAnsi="Times New Roman" w:cs="Times New Roman"/>
            <w:color w:val="202020"/>
            <w:kern w:val="0"/>
            <w:sz w:val="24"/>
            <w:szCs w:val="24"/>
            <w:lang w:eastAsia="et-EE"/>
            <w14:ligatures w14:val="none"/>
          </w:rPr>
          <w:delText xml:space="preserve">isikule </w:delText>
        </w:r>
      </w:del>
      <w:ins w:id="431" w:author="Mari Koik" w:date="2024-05-14T18:12:00Z">
        <w:r w:rsidR="0007744F">
          <w:rPr>
            <w:rFonts w:ascii="Times New Roman" w:eastAsia="Times New Roman" w:hAnsi="Times New Roman" w:cs="Times New Roman"/>
            <w:color w:val="202020"/>
            <w:kern w:val="0"/>
            <w:sz w:val="24"/>
            <w:szCs w:val="24"/>
            <w:lang w:eastAsia="et-EE"/>
            <w14:ligatures w14:val="none"/>
          </w:rPr>
          <w:t>lapse</w:t>
        </w:r>
        <w:r w:rsidR="0007744F" w:rsidRPr="00EA3268">
          <w:rPr>
            <w:rFonts w:ascii="Times New Roman" w:eastAsia="Times New Roman" w:hAnsi="Times New Roman" w:cs="Times New Roman"/>
            <w:color w:val="202020"/>
            <w:kern w:val="0"/>
            <w:sz w:val="24"/>
            <w:szCs w:val="24"/>
            <w:lang w:eastAsia="et-EE"/>
            <w14:ligatures w14:val="none"/>
          </w:rPr>
          <w:t xml:space="preserve">le </w:t>
        </w:r>
      </w:ins>
      <w:r w:rsidRPr="00EA3268">
        <w:rPr>
          <w:rFonts w:ascii="Times New Roman" w:eastAsia="Times New Roman" w:hAnsi="Times New Roman" w:cs="Times New Roman"/>
          <w:color w:val="202020"/>
          <w:kern w:val="0"/>
          <w:sz w:val="24"/>
          <w:szCs w:val="24"/>
          <w:lang w:eastAsia="et-EE"/>
          <w14:ligatures w14:val="none"/>
        </w:rPr>
        <w:t xml:space="preserve">ning </w:t>
      </w:r>
      <w:commentRangeStart w:id="432"/>
      <w:r w:rsidRPr="00EA3268">
        <w:rPr>
          <w:rFonts w:ascii="Times New Roman" w:eastAsia="Times New Roman" w:hAnsi="Times New Roman" w:cs="Times New Roman"/>
          <w:color w:val="202020"/>
          <w:kern w:val="0"/>
          <w:sz w:val="24"/>
          <w:szCs w:val="24"/>
          <w:lang w:eastAsia="et-EE"/>
          <w14:ligatures w14:val="none"/>
        </w:rPr>
        <w:t>käesoleva seaduse § </w:t>
      </w:r>
      <w:r w:rsidRPr="00EA3268">
        <w:rPr>
          <w:rFonts w:ascii="Times New Roman" w:eastAsia="Times New Roman" w:hAnsi="Times New Roman" w:cs="Times New Roman"/>
          <w:kern w:val="0"/>
          <w:sz w:val="24"/>
          <w:szCs w:val="24"/>
          <w:lang w:eastAsia="et-EE"/>
          <w14:ligatures w14:val="none"/>
        </w:rPr>
        <w:t xml:space="preserve">7 </w:t>
      </w:r>
      <w:commentRangeEnd w:id="432"/>
      <w:r w:rsidR="00717BAA">
        <w:rPr>
          <w:rStyle w:val="Kommentaariviide"/>
        </w:rPr>
        <w:commentReference w:id="432"/>
      </w:r>
      <w:r w:rsidRPr="00EA3268">
        <w:rPr>
          <w:rFonts w:ascii="Times New Roman" w:eastAsia="Times New Roman" w:hAnsi="Times New Roman" w:cs="Times New Roman"/>
          <w:kern w:val="0"/>
          <w:sz w:val="24"/>
          <w:szCs w:val="24"/>
          <w:lang w:eastAsia="et-EE"/>
          <w14:ligatures w14:val="none"/>
        </w:rPr>
        <w:t xml:space="preserve">lõigetes 5 ja 6 nimetatud </w:t>
      </w:r>
      <w:r w:rsidRPr="00623274">
        <w:rPr>
          <w:rFonts w:ascii="Times New Roman" w:eastAsia="Times New Roman" w:hAnsi="Times New Roman" w:cs="Times New Roman"/>
          <w:color w:val="202020"/>
          <w:kern w:val="0"/>
          <w:sz w:val="24"/>
          <w:szCs w:val="24"/>
          <w:lang w:eastAsia="et-EE"/>
          <w14:ligatures w14:val="none"/>
        </w:rPr>
        <w:t>isikule</w:t>
      </w:r>
      <w:r w:rsidRPr="00EA3268">
        <w:rPr>
          <w:rFonts w:ascii="Times New Roman" w:eastAsia="Times New Roman" w:hAnsi="Times New Roman" w:cs="Times New Roman"/>
          <w:color w:val="202020"/>
          <w:kern w:val="0"/>
          <w:sz w:val="24"/>
          <w:szCs w:val="24"/>
          <w:lang w:eastAsia="et-EE"/>
          <w14:ligatures w14:val="none"/>
        </w:rPr>
        <w:t xml:space="preserve"> põhihariduse omandamise võimaluse tagamiseks kehtestab valla- või linnavalitsus elukohajärgse munitsipaalkooli (edaspidi </w:t>
      </w:r>
      <w:r w:rsidRPr="00EA3268">
        <w:rPr>
          <w:rFonts w:ascii="Times New Roman" w:eastAsia="Times New Roman" w:hAnsi="Times New Roman" w:cs="Times New Roman"/>
          <w:i/>
          <w:iCs/>
          <w:color w:val="202020"/>
          <w:kern w:val="0"/>
          <w:sz w:val="24"/>
          <w:szCs w:val="24"/>
          <w:bdr w:val="none" w:sz="0" w:space="0" w:color="auto" w:frame="1"/>
          <w:lang w:eastAsia="et-EE"/>
          <w14:ligatures w14:val="none"/>
        </w:rPr>
        <w:t>elukohajärgne kool</w:t>
      </w:r>
      <w:r w:rsidRPr="00EA3268">
        <w:rPr>
          <w:rFonts w:ascii="Times New Roman" w:eastAsia="Times New Roman" w:hAnsi="Times New Roman" w:cs="Times New Roman"/>
          <w:color w:val="202020"/>
          <w:kern w:val="0"/>
          <w:sz w:val="24"/>
          <w:szCs w:val="24"/>
          <w:lang w:eastAsia="et-EE"/>
          <w14:ligatures w14:val="none"/>
        </w:rPr>
        <w:t xml:space="preserve">) määramise tingimused ja korra, mille alusel määrab igale õppimiskohustuslikule </w:t>
      </w:r>
      <w:del w:id="433" w:author="Mari Koik" w:date="2024-05-14T18:12:00Z">
        <w:r w:rsidRPr="00EA3268" w:rsidDel="0007744F">
          <w:rPr>
            <w:rFonts w:ascii="Times New Roman" w:eastAsia="Times New Roman" w:hAnsi="Times New Roman" w:cs="Times New Roman"/>
            <w:color w:val="202020"/>
            <w:kern w:val="0"/>
            <w:sz w:val="24"/>
            <w:szCs w:val="24"/>
            <w:lang w:eastAsia="et-EE"/>
            <w14:ligatures w14:val="none"/>
          </w:rPr>
          <w:delText xml:space="preserve">isikule </w:delText>
        </w:r>
      </w:del>
      <w:ins w:id="434" w:author="Mari Koik" w:date="2024-05-14T18:12:00Z">
        <w:r w:rsidR="0007744F">
          <w:rPr>
            <w:rFonts w:ascii="Times New Roman" w:eastAsia="Times New Roman" w:hAnsi="Times New Roman" w:cs="Times New Roman"/>
            <w:color w:val="202020"/>
            <w:kern w:val="0"/>
            <w:sz w:val="24"/>
            <w:szCs w:val="24"/>
            <w:lang w:eastAsia="et-EE"/>
            <w14:ligatures w14:val="none"/>
          </w:rPr>
          <w:t>lapse</w:t>
        </w:r>
        <w:r w:rsidR="0007744F" w:rsidRPr="00EA3268">
          <w:rPr>
            <w:rFonts w:ascii="Times New Roman" w:eastAsia="Times New Roman" w:hAnsi="Times New Roman" w:cs="Times New Roman"/>
            <w:color w:val="202020"/>
            <w:kern w:val="0"/>
            <w:sz w:val="24"/>
            <w:szCs w:val="24"/>
            <w:lang w:eastAsia="et-EE"/>
            <w14:ligatures w14:val="none"/>
          </w:rPr>
          <w:t xml:space="preserve">le </w:t>
        </w:r>
      </w:ins>
      <w:r w:rsidRPr="00EA3268">
        <w:rPr>
          <w:rFonts w:ascii="Times New Roman" w:eastAsia="Times New Roman" w:hAnsi="Times New Roman" w:cs="Times New Roman"/>
          <w:color w:val="202020"/>
          <w:kern w:val="0"/>
          <w:sz w:val="24"/>
          <w:szCs w:val="24"/>
          <w:lang w:eastAsia="et-EE"/>
          <w14:ligatures w14:val="none"/>
        </w:rPr>
        <w:t>elukohajärgse kooli. Valla- või linnavalitsus arvestab elukohajärgse kooli määramisel oluliste asjaoludena esmajärjekorras õpilase elukoha lähedust koolile, sama pere teiste laste õppimist samas koolis ja võimaluse korral vanemate soove.</w:t>
      </w:r>
    </w:p>
    <w:p w14:paraId="5FFB88F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FC379E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(2</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Teise valla või linna munitsipaalkooli saab määrata õpilase elukohajärgseks kooliks kooli pidava valla- või linnavalitsuse nõusolekul.“; </w:t>
      </w:r>
    </w:p>
    <w:p w14:paraId="19284F8A"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A801296" w14:textId="74CB6EC5"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4)</w:t>
      </w:r>
      <w:r w:rsidRPr="00EA3268">
        <w:rPr>
          <w:rFonts w:ascii="Times New Roman" w:eastAsia="Times New Roman" w:hAnsi="Times New Roman" w:cs="Times New Roman"/>
          <w:bCs/>
          <w:color w:val="000000"/>
          <w:kern w:val="0"/>
          <w:sz w:val="24"/>
          <w:szCs w:val="24"/>
          <w:lang w:eastAsia="et-EE"/>
          <w14:ligatures w14:val="none"/>
        </w:rPr>
        <w:t xml:space="preserve"> paragrahvi 7 lõikes 5</w:t>
      </w:r>
      <w:del w:id="435" w:author="Mari Koik" w:date="2024-05-14T18:13:00Z">
        <w:r w:rsidRPr="00EA3268" w:rsidDel="0007744F">
          <w:rPr>
            <w:rFonts w:ascii="Times New Roman" w:eastAsia="Times New Roman" w:hAnsi="Times New Roman" w:cs="Times New Roman"/>
            <w:bCs/>
            <w:color w:val="000000"/>
            <w:kern w:val="0"/>
            <w:sz w:val="24"/>
            <w:szCs w:val="24"/>
            <w:lang w:eastAsia="et-EE"/>
            <w14:ligatures w14:val="none"/>
          </w:rPr>
          <w:delText xml:space="preserve">, </w:delText>
        </w:r>
      </w:del>
      <w:ins w:id="436" w:author="Mari Koik" w:date="2024-05-14T18:13:00Z">
        <w:r w:rsidR="0007744F">
          <w:rPr>
            <w:rFonts w:ascii="Times New Roman" w:eastAsia="Times New Roman" w:hAnsi="Times New Roman" w:cs="Times New Roman"/>
            <w:bCs/>
            <w:color w:val="000000"/>
            <w:kern w:val="0"/>
            <w:sz w:val="24"/>
            <w:szCs w:val="24"/>
            <w:lang w:eastAsia="et-EE"/>
            <w14:ligatures w14:val="none"/>
          </w:rPr>
          <w:t xml:space="preserve"> ja</w:t>
        </w:r>
        <w:r w:rsidR="0007744F" w:rsidRPr="00EA3268">
          <w:rPr>
            <w:rFonts w:ascii="Times New Roman" w:eastAsia="Times New Roman" w:hAnsi="Times New Roman" w:cs="Times New Roman"/>
            <w:bCs/>
            <w:color w:val="000000"/>
            <w:kern w:val="0"/>
            <w:sz w:val="24"/>
            <w:szCs w:val="24"/>
            <w:lang w:eastAsia="et-EE"/>
            <w14:ligatures w14:val="none"/>
          </w:rPr>
          <w:t xml:space="preserve"> </w:t>
        </w:r>
      </w:ins>
      <w:r w:rsidRPr="00EA3268">
        <w:rPr>
          <w:rFonts w:ascii="Times New Roman" w:eastAsia="Times New Roman" w:hAnsi="Times New Roman" w:cs="Times New Roman"/>
          <w:bCs/>
          <w:color w:val="000000"/>
          <w:kern w:val="0"/>
          <w:sz w:val="24"/>
          <w:szCs w:val="24"/>
          <w:lang w:eastAsia="et-EE"/>
          <w14:ligatures w14:val="none"/>
        </w:rPr>
        <w:t xml:space="preserve">§ 22 lõikes 4 asendatakse arv „17“ arvuga „18“; </w:t>
      </w:r>
    </w:p>
    <w:p w14:paraId="5E55D9D6"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E92BC50"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r w:rsidRPr="00EA3268">
        <w:rPr>
          <w:rFonts w:ascii="Times New Roman" w:hAnsi="Times New Roman" w:cs="Times New Roman"/>
          <w:b/>
          <w:bCs/>
          <w:color w:val="202020"/>
          <w:sz w:val="24"/>
          <w:szCs w:val="24"/>
          <w:shd w:val="clear" w:color="auto" w:fill="FFFFFF"/>
        </w:rPr>
        <w:t>5)</w:t>
      </w:r>
      <w:r w:rsidRPr="00EA3268">
        <w:rPr>
          <w:rFonts w:ascii="Times New Roman" w:hAnsi="Times New Roman" w:cs="Times New Roman"/>
          <w:color w:val="202020"/>
          <w:sz w:val="24"/>
          <w:szCs w:val="24"/>
          <w:shd w:val="clear" w:color="auto" w:fill="FFFFFF"/>
        </w:rPr>
        <w:t xml:space="preserve"> paragrahvi 7</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lõike 2 esimene lause muudetakse ja sõnastatakse järgmiselt: </w:t>
      </w:r>
    </w:p>
    <w:p w14:paraId="7E4F0D2B"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r w:rsidRPr="00EA3268">
        <w:rPr>
          <w:rFonts w:ascii="Times New Roman" w:hAnsi="Times New Roman" w:cs="Times New Roman"/>
          <w:color w:val="202020"/>
          <w:sz w:val="24"/>
          <w:szCs w:val="24"/>
          <w:shd w:val="clear" w:color="auto" w:fill="FFFFFF"/>
        </w:rPr>
        <w:t xml:space="preserve">„Õppimiskohustuse täitmise, kvaliteetse ja valikurohke ning gümnaasiumi riiklikule õppekavale vastava üldkeskhariduse omandamise võimaluse tagavad riik ja kohalik omavalitsus, pidades igas maakonnas õpilaste arvust lähtuvalt vajalikul arvul gümnaasiume.“; </w:t>
      </w:r>
    </w:p>
    <w:p w14:paraId="39B92F18"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p>
    <w:p w14:paraId="10508AF5"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r w:rsidRPr="00EA3268">
        <w:rPr>
          <w:rFonts w:ascii="Times New Roman" w:hAnsi="Times New Roman" w:cs="Times New Roman"/>
          <w:b/>
          <w:bCs/>
          <w:color w:val="202020"/>
          <w:sz w:val="24"/>
          <w:szCs w:val="24"/>
          <w:shd w:val="clear" w:color="auto" w:fill="FFFFFF"/>
        </w:rPr>
        <w:t>6)</w:t>
      </w:r>
      <w:r w:rsidRPr="00EA3268">
        <w:rPr>
          <w:rFonts w:ascii="Times New Roman" w:hAnsi="Times New Roman" w:cs="Times New Roman"/>
          <w:color w:val="202020"/>
          <w:sz w:val="24"/>
          <w:szCs w:val="24"/>
          <w:shd w:val="clear" w:color="auto" w:fill="FFFFFF"/>
        </w:rPr>
        <w:t xml:space="preserve"> paragrahvi 7</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täiendatakse lõikega 2</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järgmises sõnastuses: </w:t>
      </w:r>
    </w:p>
    <w:p w14:paraId="7CEF874E"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p>
    <w:p w14:paraId="0C26C548" w14:textId="159117B0" w:rsidR="00EA3268" w:rsidRPr="00EA3268" w:rsidRDefault="00EA3268" w:rsidP="00BB64CD">
      <w:pPr>
        <w:spacing w:after="0" w:line="240" w:lineRule="auto"/>
        <w:jc w:val="both"/>
        <w:rPr>
          <w:rFonts w:ascii="Times New Roman" w:eastAsia="Times New Roman" w:hAnsi="Times New Roman" w:cs="Times New Roman"/>
          <w:color w:val="000000" w:themeColor="text1"/>
          <w:sz w:val="24"/>
          <w:szCs w:val="24"/>
          <w:lang w:eastAsia="et-EE"/>
        </w:rPr>
      </w:pPr>
      <w:r w:rsidRPr="00EA3268">
        <w:rPr>
          <w:rFonts w:ascii="Times New Roman" w:hAnsi="Times New Roman" w:cs="Times New Roman"/>
          <w:color w:val="202020"/>
          <w:sz w:val="24"/>
          <w:szCs w:val="24"/>
          <w:shd w:val="clear" w:color="auto" w:fill="FFFFFF"/>
        </w:rPr>
        <w:t>„(2</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 xml:space="preserve">) </w:t>
      </w:r>
      <w:bookmarkStart w:id="437" w:name="_Hlk158288124"/>
      <w:r w:rsidRPr="00EA3268">
        <w:rPr>
          <w:rFonts w:ascii="Times New Roman" w:hAnsi="Times New Roman" w:cs="Times New Roman"/>
          <w:color w:val="202020"/>
          <w:sz w:val="24"/>
          <w:szCs w:val="24"/>
          <w:shd w:val="clear" w:color="auto" w:fill="FFFFFF"/>
        </w:rPr>
        <w:t>Õppimiskohustuse täitmise</w:t>
      </w:r>
      <w:ins w:id="438" w:author="Mari Koik" w:date="2024-05-14T21:53:00Z">
        <w:r w:rsidR="00B338D7">
          <w:rPr>
            <w:rFonts w:ascii="Times New Roman" w:hAnsi="Times New Roman" w:cs="Times New Roman"/>
            <w:color w:val="202020"/>
            <w:sz w:val="24"/>
            <w:szCs w:val="24"/>
            <w:shd w:val="clear" w:color="auto" w:fill="FFFFFF"/>
          </w:rPr>
          <w:t xml:space="preserve"> t</w:t>
        </w:r>
      </w:ins>
      <w:ins w:id="439" w:author="Mari Koik" w:date="2024-05-14T21:54:00Z">
        <w:r w:rsidR="00B338D7">
          <w:rPr>
            <w:rFonts w:ascii="Times New Roman" w:hAnsi="Times New Roman" w:cs="Times New Roman"/>
            <w:color w:val="202020"/>
            <w:sz w:val="24"/>
            <w:szCs w:val="24"/>
            <w:shd w:val="clear" w:color="auto" w:fill="FFFFFF"/>
          </w:rPr>
          <w:t>agamise</w:t>
        </w:r>
      </w:ins>
      <w:r w:rsidRPr="00EA3268">
        <w:rPr>
          <w:rFonts w:ascii="Times New Roman" w:hAnsi="Times New Roman" w:cs="Times New Roman"/>
          <w:color w:val="202020"/>
          <w:sz w:val="24"/>
          <w:szCs w:val="24"/>
          <w:shd w:val="clear" w:color="auto" w:fill="FFFFFF"/>
        </w:rPr>
        <w:t xml:space="preserve">ks </w:t>
      </w:r>
      <w:del w:id="440" w:author="Mari Koik" w:date="2024-05-14T21:54:00Z">
        <w:r w:rsidRPr="00EA3268" w:rsidDel="00B338D7">
          <w:rPr>
            <w:rFonts w:ascii="Times New Roman" w:hAnsi="Times New Roman" w:cs="Times New Roman"/>
            <w:color w:val="202020"/>
            <w:sz w:val="24"/>
            <w:szCs w:val="24"/>
            <w:shd w:val="clear" w:color="auto" w:fill="FFFFFF"/>
          </w:rPr>
          <w:delText xml:space="preserve">tagab </w:delText>
        </w:r>
      </w:del>
      <w:ins w:id="441" w:author="Mari Koik" w:date="2024-05-14T21:54:00Z">
        <w:r w:rsidR="00B338D7">
          <w:rPr>
            <w:rFonts w:ascii="Times New Roman" w:hAnsi="Times New Roman" w:cs="Times New Roman"/>
            <w:color w:val="202020"/>
            <w:sz w:val="24"/>
            <w:szCs w:val="24"/>
            <w:shd w:val="clear" w:color="auto" w:fill="FFFFFF"/>
          </w:rPr>
          <w:t>pakub</w:t>
        </w:r>
        <w:r w:rsidR="00B338D7" w:rsidRPr="00EA3268">
          <w:rPr>
            <w:rFonts w:ascii="Times New Roman" w:hAnsi="Times New Roman" w:cs="Times New Roman"/>
            <w:color w:val="202020"/>
            <w:sz w:val="24"/>
            <w:szCs w:val="24"/>
            <w:shd w:val="clear" w:color="auto" w:fill="FFFFFF"/>
          </w:rPr>
          <w:t xml:space="preserve"> </w:t>
        </w:r>
      </w:ins>
      <w:r w:rsidRPr="00EA3268">
        <w:rPr>
          <w:rFonts w:ascii="Times New Roman" w:hAnsi="Times New Roman" w:cs="Times New Roman"/>
          <w:color w:val="202020"/>
          <w:sz w:val="24"/>
          <w:szCs w:val="24"/>
          <w:shd w:val="clear" w:color="auto" w:fill="FFFFFF"/>
        </w:rPr>
        <w:t xml:space="preserve">riik </w:t>
      </w:r>
      <w:del w:id="442" w:author="Mari Koik" w:date="2024-05-14T18:14:00Z">
        <w:r w:rsidRPr="00EA3268" w:rsidDel="0007744F">
          <w:rPr>
            <w:rFonts w:ascii="Times New Roman" w:hAnsi="Times New Roman" w:cs="Times New Roman"/>
            <w:color w:val="202020"/>
            <w:sz w:val="24"/>
            <w:szCs w:val="24"/>
            <w:shd w:val="clear" w:color="auto" w:fill="FFFFFF"/>
          </w:rPr>
          <w:delText xml:space="preserve">võimaluse </w:delText>
        </w:r>
      </w:del>
      <w:r w:rsidRPr="00EA3268">
        <w:rPr>
          <w:rFonts w:ascii="Times New Roman" w:hAnsi="Times New Roman" w:cs="Times New Roman"/>
          <w:color w:val="202020"/>
          <w:sz w:val="24"/>
          <w:szCs w:val="24"/>
          <w:shd w:val="clear" w:color="auto" w:fill="FFFFFF"/>
        </w:rPr>
        <w:t>ettevalmistava</w:t>
      </w:r>
      <w:del w:id="443" w:author="Mari Koik" w:date="2024-05-14T21:53:00Z">
        <w:r w:rsidRPr="00EA3268" w:rsidDel="00B338D7">
          <w:rPr>
            <w:rFonts w:ascii="Times New Roman" w:hAnsi="Times New Roman" w:cs="Times New Roman"/>
            <w:color w:val="202020"/>
            <w:sz w:val="24"/>
            <w:szCs w:val="24"/>
            <w:shd w:val="clear" w:color="auto" w:fill="FFFFFF"/>
          </w:rPr>
          <w:delText>ks</w:delText>
        </w:r>
      </w:del>
      <w:r w:rsidRPr="00EA3268">
        <w:rPr>
          <w:rFonts w:ascii="Times New Roman" w:hAnsi="Times New Roman" w:cs="Times New Roman"/>
          <w:color w:val="202020"/>
          <w:sz w:val="24"/>
          <w:szCs w:val="24"/>
          <w:shd w:val="clear" w:color="auto" w:fill="FFFFFF"/>
        </w:rPr>
        <w:t xml:space="preserve"> õppe</w:t>
      </w:r>
      <w:del w:id="444" w:author="Mari Koik" w:date="2024-05-14T18:14:00Z">
        <w:r w:rsidRPr="00EA3268" w:rsidDel="0007744F">
          <w:rPr>
            <w:rFonts w:ascii="Times New Roman" w:hAnsi="Times New Roman" w:cs="Times New Roman"/>
            <w:color w:val="202020"/>
            <w:sz w:val="24"/>
            <w:szCs w:val="24"/>
            <w:shd w:val="clear" w:color="auto" w:fill="FFFFFF"/>
          </w:rPr>
          <w:delText>ks</w:delText>
        </w:r>
      </w:del>
      <w:r w:rsidRPr="00EA3268">
        <w:rPr>
          <w:rFonts w:ascii="Times New Roman" w:hAnsi="Times New Roman" w:cs="Times New Roman"/>
          <w:color w:val="202020"/>
          <w:sz w:val="24"/>
          <w:szCs w:val="24"/>
          <w:shd w:val="clear" w:color="auto" w:fill="FFFFFF"/>
        </w:rPr>
        <w:t xml:space="preserve"> </w:t>
      </w:r>
      <w:ins w:id="445" w:author="Mari Koik" w:date="2024-05-14T18:14:00Z">
        <w:r w:rsidR="0007744F" w:rsidRPr="00EA3268">
          <w:rPr>
            <w:rFonts w:ascii="Times New Roman" w:hAnsi="Times New Roman" w:cs="Times New Roman"/>
            <w:color w:val="202020"/>
            <w:sz w:val="24"/>
            <w:szCs w:val="24"/>
            <w:shd w:val="clear" w:color="auto" w:fill="FFFFFF"/>
          </w:rPr>
          <w:t>võimalus</w:t>
        </w:r>
      </w:ins>
      <w:ins w:id="446" w:author="Mari Koik" w:date="2024-05-14T21:54:00Z">
        <w:r w:rsidR="00B338D7">
          <w:rPr>
            <w:rFonts w:ascii="Times New Roman" w:hAnsi="Times New Roman" w:cs="Times New Roman"/>
            <w:color w:val="202020"/>
            <w:sz w:val="24"/>
            <w:szCs w:val="24"/>
            <w:shd w:val="clear" w:color="auto" w:fill="FFFFFF"/>
          </w:rPr>
          <w:t>t</w:t>
        </w:r>
      </w:ins>
      <w:ins w:id="447" w:author="Mari Koik" w:date="2024-05-14T18:14:00Z">
        <w:r w:rsidR="0007744F" w:rsidRPr="00EA3268">
          <w:rPr>
            <w:rFonts w:ascii="Times New Roman" w:hAnsi="Times New Roman" w:cs="Times New Roman"/>
            <w:color w:val="202020"/>
            <w:sz w:val="24"/>
            <w:szCs w:val="24"/>
            <w:shd w:val="clear" w:color="auto" w:fill="FFFFFF"/>
          </w:rPr>
          <w:t xml:space="preserve"> </w:t>
        </w:r>
      </w:ins>
      <w:r w:rsidRPr="00EA3268">
        <w:rPr>
          <w:rFonts w:ascii="Times New Roman" w:hAnsi="Times New Roman" w:cs="Times New Roman"/>
          <w:color w:val="202020"/>
          <w:sz w:val="24"/>
          <w:szCs w:val="24"/>
          <w:shd w:val="clear" w:color="auto" w:fill="FFFFFF"/>
        </w:rPr>
        <w:t>vastavalt kutseõppeasutuse seaduse §-des 23</w:t>
      </w:r>
      <w:r w:rsidRPr="00EA3268">
        <w:rPr>
          <w:rFonts w:ascii="Times New Roman" w:hAnsi="Times New Roman" w:cs="Times New Roman"/>
          <w:color w:val="202020"/>
          <w:sz w:val="24"/>
          <w:szCs w:val="24"/>
          <w:shd w:val="clear" w:color="auto" w:fill="FFFFFF"/>
          <w:vertAlign w:val="superscript"/>
        </w:rPr>
        <w:t>1</w:t>
      </w:r>
      <w:r w:rsidRPr="00EA3268">
        <w:rPr>
          <w:rFonts w:ascii="Times New Roman" w:hAnsi="Times New Roman" w:cs="Times New Roman"/>
          <w:color w:val="202020"/>
          <w:sz w:val="24"/>
          <w:szCs w:val="24"/>
          <w:shd w:val="clear" w:color="auto" w:fill="FFFFFF"/>
        </w:rPr>
        <w:t>–23</w:t>
      </w:r>
      <w:r w:rsidRPr="00EA3268">
        <w:rPr>
          <w:rFonts w:ascii="Times New Roman" w:hAnsi="Times New Roman" w:cs="Times New Roman"/>
          <w:color w:val="202020"/>
          <w:sz w:val="24"/>
          <w:szCs w:val="24"/>
          <w:shd w:val="clear" w:color="auto" w:fill="FFFFFF"/>
          <w:vertAlign w:val="superscript"/>
        </w:rPr>
        <w:t>3</w:t>
      </w:r>
      <w:r w:rsidRPr="00EA3268">
        <w:rPr>
          <w:rFonts w:ascii="Times New Roman" w:hAnsi="Times New Roman" w:cs="Times New Roman"/>
          <w:color w:val="202020"/>
          <w:sz w:val="24"/>
          <w:szCs w:val="24"/>
          <w:shd w:val="clear" w:color="auto" w:fill="FFFFFF"/>
        </w:rPr>
        <w:t xml:space="preserve"> sätestatule</w:t>
      </w:r>
      <w:bookmarkEnd w:id="437"/>
      <w:r w:rsidRPr="00EA3268">
        <w:rPr>
          <w:rFonts w:ascii="Times New Roman" w:hAnsi="Times New Roman" w:cs="Times New Roman"/>
          <w:color w:val="202020"/>
          <w:sz w:val="24"/>
          <w:szCs w:val="24"/>
          <w:shd w:val="clear" w:color="auto" w:fill="FFFFFF"/>
        </w:rPr>
        <w:t xml:space="preserve">.“;  </w:t>
      </w:r>
    </w:p>
    <w:p w14:paraId="466B1E11"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166D53E3"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7</w:t>
      </w:r>
      <w:r w:rsidRPr="00EA3268">
        <w:rPr>
          <w:rFonts w:ascii="Times New Roman" w:eastAsia="Times New Roman" w:hAnsi="Times New Roman" w:cs="Times New Roman"/>
          <w:bCs/>
          <w:color w:val="000000"/>
          <w:kern w:val="0"/>
          <w:sz w:val="24"/>
          <w:szCs w:val="24"/>
          <w:lang w:eastAsia="et-EE"/>
          <w14:ligatures w14:val="none"/>
        </w:rPr>
        <w:t>) seaduse 2. peatükk tunnistatakse kehtetuks;</w:t>
      </w:r>
    </w:p>
    <w:p w14:paraId="7B37D98B"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28A19E89"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8)</w:t>
      </w:r>
      <w:r w:rsidRPr="00EA3268">
        <w:rPr>
          <w:rFonts w:ascii="Times New Roman" w:eastAsia="Times New Roman" w:hAnsi="Times New Roman" w:cs="Times New Roman"/>
          <w:bCs/>
          <w:color w:val="000000"/>
          <w:kern w:val="0"/>
          <w:sz w:val="24"/>
          <w:szCs w:val="24"/>
          <w:lang w:eastAsia="et-EE"/>
          <w14:ligatures w14:val="none"/>
        </w:rPr>
        <w:t xml:space="preserve"> paragrahvi 17 lõige 4 muudetakse ja sõnastatakse järgmiselt: </w:t>
      </w:r>
    </w:p>
    <w:p w14:paraId="5B4BBD1E"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03A30F74" w14:textId="25C6782D"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t xml:space="preserve">„(4) Kool arvestab õpilase </w:t>
      </w:r>
      <w:ins w:id="448" w:author="Mari Koik" w:date="2024-05-15T17:22:00Z">
        <w:r w:rsidR="004F2F34">
          <w:rPr>
            <w:rFonts w:ascii="Times New Roman" w:eastAsia="Times New Roman" w:hAnsi="Times New Roman" w:cs="Times New Roman"/>
            <w:bCs/>
            <w:color w:val="000000"/>
            <w:kern w:val="0"/>
            <w:sz w:val="24"/>
            <w:szCs w:val="24"/>
            <w:lang w:eastAsia="et-EE"/>
            <w14:ligatures w14:val="none"/>
          </w:rPr>
          <w:t xml:space="preserve">taotluse alusel </w:t>
        </w:r>
      </w:ins>
      <w:r w:rsidRPr="00EA3268">
        <w:rPr>
          <w:rFonts w:ascii="Times New Roman" w:eastAsia="Times New Roman" w:hAnsi="Times New Roman" w:cs="Times New Roman"/>
          <w:bCs/>
          <w:color w:val="000000"/>
          <w:kern w:val="0"/>
          <w:sz w:val="24"/>
          <w:szCs w:val="24"/>
          <w:lang w:eastAsia="et-EE"/>
          <w14:ligatures w14:val="none"/>
        </w:rPr>
        <w:t xml:space="preserve">või piiratud teovõimega õpilase puhul </w:t>
      </w:r>
      <w:ins w:id="449" w:author="Mari Koik" w:date="2024-05-14T21:54:00Z">
        <w:r w:rsidR="00B338D7">
          <w:rPr>
            <w:rFonts w:ascii="Times New Roman" w:eastAsia="Times New Roman" w:hAnsi="Times New Roman" w:cs="Times New Roman"/>
            <w:bCs/>
            <w:color w:val="000000"/>
            <w:kern w:val="0"/>
            <w:sz w:val="24"/>
            <w:szCs w:val="24"/>
            <w:lang w:eastAsia="et-EE"/>
            <w14:ligatures w14:val="none"/>
          </w:rPr>
          <w:t xml:space="preserve">tema </w:t>
        </w:r>
      </w:ins>
      <w:r w:rsidRPr="00EA3268">
        <w:rPr>
          <w:rFonts w:ascii="Times New Roman" w:eastAsia="Times New Roman" w:hAnsi="Times New Roman" w:cs="Times New Roman"/>
          <w:bCs/>
          <w:color w:val="000000"/>
          <w:kern w:val="0"/>
          <w:sz w:val="24"/>
          <w:szCs w:val="24"/>
          <w:lang w:eastAsia="et-EE"/>
          <w14:ligatures w14:val="none"/>
        </w:rPr>
        <w:t xml:space="preserve">vanema taotluse alusel õpilase õppimist </w:t>
      </w:r>
      <w:r w:rsidRPr="004F2F34">
        <w:rPr>
          <w:rFonts w:ascii="Times New Roman" w:eastAsia="Times New Roman" w:hAnsi="Times New Roman" w:cs="Times New Roman"/>
          <w:bCs/>
          <w:color w:val="000000"/>
          <w:kern w:val="0"/>
          <w:sz w:val="24"/>
          <w:szCs w:val="24"/>
          <w:lang w:eastAsia="et-EE"/>
          <w14:ligatures w14:val="none"/>
        </w:rPr>
        <w:t>mitteformaalõppes</w:t>
      </w:r>
      <w:r w:rsidRPr="00EA3268">
        <w:rPr>
          <w:rFonts w:ascii="Times New Roman" w:eastAsia="Times New Roman" w:hAnsi="Times New Roman" w:cs="Times New Roman"/>
          <w:bCs/>
          <w:color w:val="000000"/>
          <w:kern w:val="0"/>
          <w:sz w:val="24"/>
          <w:szCs w:val="24"/>
          <w:lang w:eastAsia="et-EE"/>
          <w14:ligatures w14:val="none"/>
        </w:rPr>
        <w:t xml:space="preserve"> või mõnes teises haridusasutuses</w:t>
      </w:r>
      <w:del w:id="450" w:author="Mari Koik" w:date="2024-05-14T21:54:00Z">
        <w:r w:rsidRPr="00EA3268" w:rsidDel="00B338D7">
          <w:rPr>
            <w:rFonts w:ascii="Times New Roman" w:eastAsia="Times New Roman" w:hAnsi="Times New Roman" w:cs="Times New Roman"/>
            <w:bCs/>
            <w:color w:val="000000"/>
            <w:kern w:val="0"/>
            <w:sz w:val="24"/>
            <w:szCs w:val="24"/>
            <w:lang w:eastAsia="et-EE"/>
            <w14:ligatures w14:val="none"/>
          </w:rPr>
          <w:delText>,</w:delText>
        </w:r>
      </w:del>
      <w:r w:rsidRPr="00EA3268">
        <w:rPr>
          <w:rFonts w:ascii="Times New Roman" w:eastAsia="Times New Roman" w:hAnsi="Times New Roman" w:cs="Times New Roman"/>
          <w:bCs/>
          <w:color w:val="000000"/>
          <w:kern w:val="0"/>
          <w:sz w:val="24"/>
          <w:szCs w:val="24"/>
          <w:lang w:eastAsia="et-EE"/>
          <w14:ligatures w14:val="none"/>
        </w:rPr>
        <w:t xml:space="preserve"> õpetatava osana</w:t>
      </w:r>
      <w:del w:id="451" w:author="Mari Koik" w:date="2024-05-14T21:55:00Z">
        <w:r w:rsidRPr="00EA3268" w:rsidDel="00B338D7">
          <w:rPr>
            <w:rFonts w:ascii="Times New Roman" w:eastAsia="Times New Roman" w:hAnsi="Times New Roman" w:cs="Times New Roman"/>
            <w:bCs/>
            <w:color w:val="000000"/>
            <w:kern w:val="0"/>
            <w:sz w:val="24"/>
            <w:szCs w:val="24"/>
            <w:lang w:eastAsia="et-EE"/>
            <w14:ligatures w14:val="none"/>
          </w:rPr>
          <w:delText>,</w:delText>
        </w:r>
      </w:del>
      <w:r w:rsidRPr="00EA3268">
        <w:rPr>
          <w:rFonts w:ascii="Times New Roman" w:eastAsia="Times New Roman" w:hAnsi="Times New Roman" w:cs="Times New Roman"/>
          <w:bCs/>
          <w:color w:val="000000"/>
          <w:kern w:val="0"/>
          <w:sz w:val="24"/>
          <w:szCs w:val="24"/>
          <w:lang w:eastAsia="et-EE"/>
          <w14:ligatures w14:val="none"/>
        </w:rPr>
        <w:t xml:space="preserve"> tingimusel, et see võimaldab õpilasel saavutada kooli või individuaalse õppekavaga </w:t>
      </w:r>
      <w:del w:id="452" w:author="Mari Koik" w:date="2024-05-15T17:22:00Z">
        <w:r w:rsidRPr="004F2F34" w:rsidDel="004F2F34">
          <w:rPr>
            <w:rFonts w:ascii="Times New Roman" w:eastAsia="Times New Roman" w:hAnsi="Times New Roman" w:cs="Times New Roman"/>
            <w:bCs/>
            <w:color w:val="000000"/>
            <w:kern w:val="0"/>
            <w:sz w:val="24"/>
            <w:szCs w:val="24"/>
            <w:lang w:eastAsia="et-EE"/>
            <w14:ligatures w14:val="none"/>
          </w:rPr>
          <w:delText>määrat</w:delText>
        </w:r>
      </w:del>
      <w:del w:id="453" w:author="Mari Koik" w:date="2024-05-14T21:55:00Z">
        <w:r w:rsidRPr="004F2F34" w:rsidDel="00B338D7">
          <w:rPr>
            <w:rFonts w:ascii="Times New Roman" w:eastAsia="Times New Roman" w:hAnsi="Times New Roman" w:cs="Times New Roman"/>
            <w:bCs/>
            <w:color w:val="000000"/>
            <w:kern w:val="0"/>
            <w:sz w:val="24"/>
            <w:szCs w:val="24"/>
            <w:lang w:eastAsia="et-EE"/>
            <w14:ligatures w14:val="none"/>
          </w:rPr>
          <w:delText>let</w:delText>
        </w:r>
      </w:del>
      <w:del w:id="454" w:author="Mari Koik" w:date="2024-05-15T17:22:00Z">
        <w:r w:rsidRPr="004F2F34" w:rsidDel="004F2F34">
          <w:rPr>
            <w:rFonts w:ascii="Times New Roman" w:eastAsia="Times New Roman" w:hAnsi="Times New Roman" w:cs="Times New Roman"/>
            <w:bCs/>
            <w:color w:val="000000"/>
            <w:kern w:val="0"/>
            <w:sz w:val="24"/>
            <w:szCs w:val="24"/>
            <w:lang w:eastAsia="et-EE"/>
            <w14:ligatures w14:val="none"/>
          </w:rPr>
          <w:delText>ud</w:delText>
        </w:r>
      </w:del>
      <w:ins w:id="455" w:author="Mari Koik" w:date="2024-05-15T17:22:00Z">
        <w:r w:rsidR="004F2F34">
          <w:rPr>
            <w:rFonts w:ascii="Times New Roman" w:eastAsia="Times New Roman" w:hAnsi="Times New Roman" w:cs="Times New Roman"/>
            <w:bCs/>
            <w:color w:val="000000"/>
            <w:kern w:val="0"/>
            <w:sz w:val="24"/>
            <w:szCs w:val="24"/>
            <w:lang w:eastAsia="et-EE"/>
            <w14:ligatures w14:val="none"/>
          </w:rPr>
          <w:t>ettenähtud</w:t>
        </w:r>
      </w:ins>
      <w:r w:rsidRPr="00EA3268">
        <w:rPr>
          <w:rFonts w:ascii="Times New Roman" w:eastAsia="Times New Roman" w:hAnsi="Times New Roman" w:cs="Times New Roman"/>
          <w:bCs/>
          <w:color w:val="000000"/>
          <w:kern w:val="0"/>
          <w:sz w:val="24"/>
          <w:szCs w:val="24"/>
          <w:lang w:eastAsia="et-EE"/>
          <w14:ligatures w14:val="none"/>
        </w:rPr>
        <w:t xml:space="preserve"> õpitulemusi.“; </w:t>
      </w:r>
    </w:p>
    <w:p w14:paraId="219489AB"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5A722542"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
          <w:color w:val="000000"/>
          <w:kern w:val="0"/>
          <w:sz w:val="24"/>
          <w:szCs w:val="24"/>
          <w:lang w:eastAsia="et-EE"/>
          <w14:ligatures w14:val="none"/>
        </w:rPr>
        <w:t>9)</w:t>
      </w:r>
      <w:r w:rsidRPr="00EA3268">
        <w:rPr>
          <w:rFonts w:ascii="Times New Roman" w:eastAsia="Times New Roman" w:hAnsi="Times New Roman" w:cs="Times New Roman"/>
          <w:bCs/>
          <w:color w:val="000000"/>
          <w:kern w:val="0"/>
          <w:sz w:val="24"/>
          <w:szCs w:val="24"/>
          <w:lang w:eastAsia="et-EE"/>
          <w14:ligatures w14:val="none"/>
        </w:rPr>
        <w:t xml:space="preserve"> paragrahvi 17 täiendatakse lõikega 5 järgmises sõnastuses: </w:t>
      </w:r>
    </w:p>
    <w:p w14:paraId="680C4165" w14:textId="77777777"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p>
    <w:p w14:paraId="3935B987" w14:textId="2B9DC57F" w:rsidR="00EA3268" w:rsidRPr="00EA3268" w:rsidRDefault="00EA3268" w:rsidP="00BB64CD">
      <w:pPr>
        <w:spacing w:after="0" w:line="240" w:lineRule="auto"/>
        <w:jc w:val="both"/>
        <w:rPr>
          <w:rFonts w:ascii="Times New Roman" w:eastAsia="Times New Roman" w:hAnsi="Times New Roman" w:cs="Times New Roman"/>
          <w:bCs/>
          <w:color w:val="000000"/>
          <w:kern w:val="0"/>
          <w:sz w:val="24"/>
          <w:szCs w:val="24"/>
          <w:lang w:eastAsia="et-EE"/>
          <w14:ligatures w14:val="none"/>
        </w:rPr>
      </w:pPr>
      <w:r w:rsidRPr="00EA3268">
        <w:rPr>
          <w:rFonts w:ascii="Times New Roman" w:eastAsia="Times New Roman" w:hAnsi="Times New Roman" w:cs="Times New Roman"/>
          <w:bCs/>
          <w:color w:val="000000"/>
          <w:kern w:val="0"/>
          <w:sz w:val="24"/>
          <w:szCs w:val="24"/>
          <w:lang w:eastAsia="et-EE"/>
          <w14:ligatures w14:val="none"/>
        </w:rPr>
        <w:lastRenderedPageBreak/>
        <w:t>„(5) Õpilase mitteformaalõppes või mõnes teises haridusasutuses läbitud õpingute arvestamise aluse</w:t>
      </w:r>
      <w:ins w:id="456" w:author="Mari Koik" w:date="2024-05-14T18:15:00Z">
        <w:r w:rsidR="0007744F">
          <w:rPr>
            <w:rFonts w:ascii="Times New Roman" w:eastAsia="Times New Roman" w:hAnsi="Times New Roman" w:cs="Times New Roman"/>
            <w:bCs/>
            <w:color w:val="000000"/>
            <w:kern w:val="0"/>
            <w:sz w:val="24"/>
            <w:szCs w:val="24"/>
            <w:lang w:eastAsia="et-EE"/>
            <w14:ligatures w14:val="none"/>
          </w:rPr>
          <w:t>i</w:t>
        </w:r>
      </w:ins>
      <w:r w:rsidRPr="00EA3268">
        <w:rPr>
          <w:rFonts w:ascii="Times New Roman" w:eastAsia="Times New Roman" w:hAnsi="Times New Roman" w:cs="Times New Roman"/>
          <w:bCs/>
          <w:color w:val="000000"/>
          <w:kern w:val="0"/>
          <w:sz w:val="24"/>
          <w:szCs w:val="24"/>
          <w:lang w:eastAsia="et-EE"/>
          <w14:ligatures w14:val="none"/>
        </w:rPr>
        <w:t xml:space="preserve">d kirjeldatakse vastavalt riiklikes õppekavades sätestatule kooli õppekava üldosas.“; </w:t>
      </w:r>
    </w:p>
    <w:p w14:paraId="5D1B30DB"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72E1FF7" w14:textId="2F6BE4E8"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10)</w:t>
      </w:r>
      <w:r w:rsidRPr="00EA3268">
        <w:rPr>
          <w:rFonts w:ascii="Times New Roman" w:eastAsia="Times New Roman" w:hAnsi="Times New Roman" w:cs="Times New Roman"/>
          <w:color w:val="202020"/>
          <w:kern w:val="0"/>
          <w:sz w:val="24"/>
          <w:szCs w:val="24"/>
          <w:lang w:eastAsia="et-EE"/>
          <w14:ligatures w14:val="none"/>
        </w:rPr>
        <w:t xml:space="preserve"> paragrahvi 24 lõike 5 teisest lausest jäetakse välja tekst</w:t>
      </w:r>
      <w:ins w:id="457" w:author="Mari Koik" w:date="2024-05-15T18:10:00Z">
        <w:r w:rsidR="008D5E5B">
          <w:rPr>
            <w:rFonts w:ascii="Times New Roman" w:eastAsia="Times New Roman" w:hAnsi="Times New Roman" w:cs="Times New Roman"/>
            <w:color w:val="202020"/>
            <w:kern w:val="0"/>
            <w:sz w:val="24"/>
            <w:szCs w:val="24"/>
            <w:lang w:eastAsia="et-EE"/>
            <w14:ligatures w14:val="none"/>
          </w:rPr>
          <w:t>iosa</w:t>
        </w:r>
      </w:ins>
      <w:r w:rsidRPr="00EA3268">
        <w:rPr>
          <w:rFonts w:ascii="Times New Roman" w:eastAsia="Times New Roman" w:hAnsi="Times New Roman" w:cs="Times New Roman"/>
          <w:color w:val="202020"/>
          <w:kern w:val="0"/>
          <w:sz w:val="24"/>
          <w:szCs w:val="24"/>
          <w:lang w:eastAsia="et-EE"/>
          <w14:ligatures w14:val="none"/>
        </w:rPr>
        <w:t xml:space="preserve"> „ning toimub õppekeskkonnas, milles osalevad nii õpilane kui ka õpetaja“; </w:t>
      </w:r>
    </w:p>
    <w:p w14:paraId="3F8D41D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923995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11)</w:t>
      </w:r>
      <w:r w:rsidRPr="00EA3268">
        <w:rPr>
          <w:rFonts w:ascii="Times New Roman" w:eastAsia="Times New Roman" w:hAnsi="Times New Roman" w:cs="Times New Roman"/>
          <w:color w:val="202020"/>
          <w:kern w:val="0"/>
          <w:sz w:val="24"/>
          <w:szCs w:val="24"/>
          <w:lang w:eastAsia="et-EE"/>
          <w14:ligatures w14:val="none"/>
        </w:rPr>
        <w:t xml:space="preserve"> paragrahvi 25 lõike 3 kolmas lause muudetakse ja sõnastatakse järgmiselt: </w:t>
      </w:r>
    </w:p>
    <w:p w14:paraId="55BF70D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2C58725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458" w:name="_Hlk158285474"/>
      <w:r w:rsidRPr="00EA3268">
        <w:rPr>
          <w:rFonts w:ascii="Times New Roman" w:eastAsia="Times New Roman" w:hAnsi="Times New Roman" w:cs="Times New Roman"/>
          <w:color w:val="202020"/>
          <w:kern w:val="0"/>
          <w:sz w:val="24"/>
          <w:szCs w:val="24"/>
          <w:lang w:eastAsia="et-EE"/>
          <w14:ligatures w14:val="none"/>
        </w:rPr>
        <w:t xml:space="preserve">Kursus vastab ühe õppeaine 35 õppetunnile, </w:t>
      </w:r>
      <w:r w:rsidRPr="00EA3268">
        <w:rPr>
          <w:rFonts w:ascii="Times New Roman" w:hAnsi="Times New Roman" w:cs="Times New Roman"/>
          <w:sz w:val="24"/>
          <w:szCs w:val="24"/>
        </w:rPr>
        <w:t>mis on arvestuslikult võrdne 1,5 arvestus- või ainepunktiga, mida kasutatakse õppemahu arvestamise alusena kutse- või kõrgharidusõppes.</w:t>
      </w:r>
      <w:r w:rsidRPr="00EA3268">
        <w:rPr>
          <w:rFonts w:ascii="Times New Roman" w:eastAsia="Times New Roman" w:hAnsi="Times New Roman" w:cs="Times New Roman"/>
          <w:color w:val="202020"/>
          <w:kern w:val="0"/>
          <w:sz w:val="24"/>
          <w:szCs w:val="24"/>
          <w:lang w:eastAsia="et-EE"/>
          <w14:ligatures w14:val="none"/>
        </w:rPr>
        <w:t xml:space="preserve">“; </w:t>
      </w:r>
      <w:bookmarkEnd w:id="458"/>
    </w:p>
    <w:p w14:paraId="58287BE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4273600"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12)</w:t>
      </w:r>
      <w:r w:rsidRPr="00EA3268">
        <w:rPr>
          <w:rFonts w:ascii="Times New Roman" w:eastAsia="Times New Roman" w:hAnsi="Times New Roman" w:cs="Times New Roman"/>
          <w:color w:val="202020"/>
          <w:kern w:val="0"/>
          <w:sz w:val="24"/>
          <w:szCs w:val="24"/>
          <w:lang w:eastAsia="et-EE"/>
          <w14:ligatures w14:val="none"/>
        </w:rPr>
        <w:t xml:space="preserve"> paragrahvi 27 täiendatakse lõikega 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 </w:t>
      </w:r>
    </w:p>
    <w:p w14:paraId="0F4F5DF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72D59164" w14:textId="56C07289"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459" w:name="_Hlk158285537"/>
      <w:r w:rsidRPr="00EA3268">
        <w:rPr>
          <w:rFonts w:ascii="Times New Roman" w:eastAsia="Times New Roman" w:hAnsi="Times New Roman" w:cs="Times New Roman"/>
          <w:color w:val="202020"/>
          <w:kern w:val="0"/>
          <w:sz w:val="24"/>
          <w:szCs w:val="24"/>
          <w:lang w:eastAsia="et-EE"/>
          <w14:ligatures w14:val="none"/>
        </w:rPr>
        <w:t>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w:t>
      </w:r>
      <w:r w:rsidRPr="00EA3268">
        <w:rPr>
          <w:rFonts w:ascii="Times New Roman" w:eastAsia="Calibri" w:hAnsi="Times New Roman" w:cs="Times New Roman"/>
          <w:sz w:val="24"/>
          <w:szCs w:val="24"/>
        </w:rPr>
        <w:t>Põhiharidusega õppimiskohustusliku isiku</w:t>
      </w:r>
      <w:r w:rsidRPr="00EA3268" w:rsidDel="00233CEB">
        <w:rPr>
          <w:rFonts w:ascii="Times New Roman" w:eastAsia="Calibri" w:hAnsi="Times New Roman" w:cs="Times New Roman"/>
          <w:sz w:val="24"/>
          <w:szCs w:val="24"/>
        </w:rPr>
        <w:t xml:space="preserve"> </w:t>
      </w:r>
      <w:r w:rsidRPr="00EA3268">
        <w:rPr>
          <w:rFonts w:ascii="Times New Roman" w:eastAsia="Calibri" w:hAnsi="Times New Roman" w:cs="Times New Roman"/>
          <w:sz w:val="24"/>
          <w:szCs w:val="24"/>
        </w:rPr>
        <w:t>vastuvõtu korraldab kool hariduse infosüsteemi elektroonilises keskkonnas. Vastuvõtt, sealhulgas jätkuvastuvõtt</w:t>
      </w:r>
      <w:ins w:id="460" w:author="Mari Koik" w:date="2024-05-14T18:16:00Z">
        <w:r w:rsidR="0007744F">
          <w:rPr>
            <w:rFonts w:ascii="Times New Roman" w:eastAsia="Calibri" w:hAnsi="Times New Roman" w:cs="Times New Roman"/>
            <w:sz w:val="24"/>
            <w:szCs w:val="24"/>
          </w:rPr>
          <w:t>,</w:t>
        </w:r>
      </w:ins>
      <w:r w:rsidRPr="00EA3268">
        <w:rPr>
          <w:rFonts w:ascii="Times New Roman" w:eastAsia="Calibri" w:hAnsi="Times New Roman" w:cs="Times New Roman"/>
          <w:sz w:val="24"/>
          <w:szCs w:val="24"/>
        </w:rPr>
        <w:t xml:space="preserve"> peab olema lõpetatud hiljemalt 31. augustiks. Pärast vastuvõttu vabaks jäänud koolituskohtade info avalikustab kool oma veebilehel</w:t>
      </w:r>
      <w:r w:rsidRPr="00EA3268">
        <w:rPr>
          <w:rFonts w:ascii="Times New Roman" w:eastAsia="Times New Roman" w:hAnsi="Times New Roman" w:cs="Times New Roman"/>
          <w:color w:val="202020"/>
          <w:sz w:val="24"/>
          <w:szCs w:val="24"/>
          <w:lang w:eastAsia="et-EE"/>
        </w:rPr>
        <w:t>.</w:t>
      </w:r>
      <w:r w:rsidRPr="00EA3268">
        <w:rPr>
          <w:rFonts w:ascii="Times New Roman" w:eastAsia="Times New Roman" w:hAnsi="Times New Roman" w:cs="Times New Roman"/>
          <w:color w:val="202020"/>
          <w:kern w:val="0"/>
          <w:sz w:val="24"/>
          <w:szCs w:val="24"/>
          <w:lang w:eastAsia="et-EE"/>
          <w14:ligatures w14:val="none"/>
        </w:rPr>
        <w:t xml:space="preserve">“; </w:t>
      </w:r>
      <w:bookmarkEnd w:id="459"/>
    </w:p>
    <w:p w14:paraId="0637AB6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0B774D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 xml:space="preserve"> </w:t>
      </w:r>
      <w:r w:rsidRPr="00EA3268">
        <w:rPr>
          <w:rFonts w:ascii="Times New Roman" w:eastAsia="Times New Roman" w:hAnsi="Times New Roman" w:cs="Times New Roman"/>
          <w:b/>
          <w:bCs/>
          <w:color w:val="202020"/>
          <w:kern w:val="0"/>
          <w:sz w:val="24"/>
          <w:szCs w:val="24"/>
          <w:lang w:eastAsia="et-EE"/>
          <w14:ligatures w14:val="none"/>
        </w:rPr>
        <w:t>13)</w:t>
      </w:r>
      <w:r w:rsidRPr="00EA3268">
        <w:rPr>
          <w:rFonts w:ascii="Times New Roman" w:eastAsia="Times New Roman" w:hAnsi="Times New Roman" w:cs="Times New Roman"/>
          <w:color w:val="202020"/>
          <w:kern w:val="0"/>
          <w:sz w:val="24"/>
          <w:szCs w:val="24"/>
          <w:lang w:eastAsia="et-EE"/>
          <w14:ligatures w14:val="none"/>
        </w:rPr>
        <w:t xml:space="preserve"> paragrahvi 28 lõike 1 punkt 5 muudetakse ja sõnastatakse järgmiselt: </w:t>
      </w:r>
    </w:p>
    <w:p w14:paraId="390A67EC"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5F41A053" w14:textId="5D4EC8A3"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461" w:name="_Hlk158288763"/>
      <w:r w:rsidRPr="00EA3268">
        <w:rPr>
          <w:rFonts w:ascii="Times New Roman" w:eastAsia="Times New Roman" w:hAnsi="Times New Roman" w:cs="Times New Roman"/>
          <w:color w:val="202020"/>
          <w:kern w:val="0"/>
          <w:sz w:val="24"/>
          <w:szCs w:val="24"/>
          <w:lang w:eastAsia="et-EE"/>
          <w14:ligatures w14:val="none"/>
        </w:rPr>
        <w:t>5) kui õpilane põhi- või keskharidust omandades puudub mõjuva põhjuseta õppetundidest ning teda ei ole seetõttu võimalik järgmisse klassi üle viia, välja arvatud õppimiskohustuslik õpilane;“;</w:t>
      </w:r>
    </w:p>
    <w:bookmarkEnd w:id="461"/>
    <w:p w14:paraId="73B076F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53D0509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14)</w:t>
      </w:r>
      <w:r w:rsidRPr="00EA3268">
        <w:rPr>
          <w:rFonts w:ascii="Times New Roman" w:eastAsia="Times New Roman" w:hAnsi="Times New Roman" w:cs="Times New Roman"/>
          <w:color w:val="202020"/>
          <w:kern w:val="0"/>
          <w:sz w:val="24"/>
          <w:szCs w:val="24"/>
          <w:lang w:eastAsia="et-EE"/>
          <w14:ligatures w14:val="none"/>
        </w:rPr>
        <w:t xml:space="preserve"> paragrahvi 28 lõike 1 punkt 7 muudetakse ja sõnastatakse järgmiselt: </w:t>
      </w:r>
    </w:p>
    <w:p w14:paraId="79AFDA76"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bookmarkStart w:id="462" w:name="_Hlk158288784"/>
    </w:p>
    <w:p w14:paraId="6A5CD082" w14:textId="46A80808"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sz w:val="24"/>
          <w:szCs w:val="24"/>
        </w:rPr>
        <w:t>„</w:t>
      </w:r>
      <w:r w:rsidRPr="00EA3268">
        <w:rPr>
          <w:rFonts w:ascii="Times New Roman" w:eastAsia="Times New Roman" w:hAnsi="Times New Roman" w:cs="Times New Roman"/>
          <w:color w:val="202020"/>
          <w:kern w:val="0"/>
          <w:sz w:val="24"/>
          <w:szCs w:val="24"/>
          <w:lang w:eastAsia="et-EE"/>
          <w14:ligatures w14:val="none"/>
        </w:rPr>
        <w:t xml:space="preserve">7) </w:t>
      </w:r>
      <w:bookmarkStart w:id="463" w:name="_Hlk157495020"/>
      <w:r w:rsidRPr="00EA3268">
        <w:rPr>
          <w:rFonts w:ascii="Times New Roman" w:eastAsia="Times New Roman" w:hAnsi="Times New Roman" w:cs="Times New Roman"/>
          <w:color w:val="202020"/>
          <w:kern w:val="0"/>
          <w:sz w:val="24"/>
          <w:szCs w:val="24"/>
          <w:lang w:eastAsia="et-EE"/>
          <w14:ligatures w14:val="none"/>
        </w:rPr>
        <w:t xml:space="preserve">kui õpilasele on gümnaasiumis õppides ühe õppeaasta jooksul pandud kolmes või enamas õppeaines üle poolte kursusehinnetena välja „nõrgad“ või „puudulikud“, </w:t>
      </w:r>
      <w:bookmarkStart w:id="464" w:name="_Hlk157495085"/>
      <w:r w:rsidRPr="00EA3268">
        <w:rPr>
          <w:rFonts w:ascii="Times New Roman" w:eastAsia="Times New Roman" w:hAnsi="Times New Roman" w:cs="Times New Roman"/>
          <w:color w:val="202020"/>
          <w:kern w:val="0"/>
          <w:sz w:val="24"/>
          <w:szCs w:val="24"/>
          <w:lang w:eastAsia="et-EE"/>
          <w14:ligatures w14:val="none"/>
        </w:rPr>
        <w:t>välja arvatud õppimiskohustuslik õpilane</w:t>
      </w:r>
      <w:bookmarkEnd w:id="464"/>
      <w:r w:rsidRPr="00EA3268">
        <w:rPr>
          <w:rFonts w:ascii="Times New Roman" w:eastAsia="Times New Roman" w:hAnsi="Times New Roman" w:cs="Times New Roman"/>
          <w:color w:val="202020"/>
          <w:kern w:val="0"/>
          <w:sz w:val="24"/>
          <w:szCs w:val="24"/>
          <w:lang w:eastAsia="et-EE"/>
          <w14:ligatures w14:val="none"/>
        </w:rPr>
        <w:t>;</w:t>
      </w:r>
      <w:bookmarkEnd w:id="463"/>
      <w:r w:rsidRPr="00EA3268">
        <w:rPr>
          <w:rFonts w:ascii="Times New Roman" w:eastAsia="Times New Roman" w:hAnsi="Times New Roman" w:cs="Times New Roman"/>
          <w:color w:val="202020"/>
          <w:kern w:val="0"/>
          <w:sz w:val="24"/>
          <w:szCs w:val="24"/>
          <w:lang w:eastAsia="et-EE"/>
          <w14:ligatures w14:val="none"/>
        </w:rPr>
        <w:t>“;</w:t>
      </w:r>
    </w:p>
    <w:p w14:paraId="05B7FDF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bookmarkEnd w:id="462"/>
    <w:p w14:paraId="7E95E3E8"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bdr w:val="none" w:sz="0" w:space="0" w:color="auto" w:frame="1"/>
          <w:shd w:val="clear" w:color="auto" w:fill="FFFFFF"/>
        </w:rPr>
        <w:t>15)</w:t>
      </w:r>
      <w:r w:rsidRPr="00EA3268">
        <w:rPr>
          <w:rFonts w:ascii="Times New Roman" w:hAnsi="Times New Roman" w:cs="Times New Roman"/>
          <w:sz w:val="24"/>
          <w:szCs w:val="24"/>
          <w:bdr w:val="none" w:sz="0" w:space="0" w:color="auto" w:frame="1"/>
          <w:shd w:val="clear" w:color="auto" w:fill="FFFFFF"/>
        </w:rPr>
        <w:t xml:space="preserve"> paragrahvi 28 lõige 2 muudetakse ja sõnastatakse järgmiselt: </w:t>
      </w:r>
    </w:p>
    <w:p w14:paraId="575547EC"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shd w:val="clear" w:color="auto" w:fill="FFFFFF"/>
        </w:rPr>
      </w:pPr>
      <w:bookmarkStart w:id="465" w:name="_Hlk158288818"/>
    </w:p>
    <w:p w14:paraId="7DB5005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hAnsi="Times New Roman" w:cs="Times New Roman"/>
          <w:sz w:val="24"/>
          <w:szCs w:val="24"/>
          <w:shd w:val="clear" w:color="auto" w:fill="FFFFFF"/>
        </w:rPr>
        <w:t xml:space="preserve">„(2) </w:t>
      </w:r>
      <w:bookmarkStart w:id="466" w:name="_Hlk157495511"/>
      <w:r w:rsidRPr="00EA3268">
        <w:rPr>
          <w:rFonts w:ascii="Times New Roman" w:hAnsi="Times New Roman" w:cs="Times New Roman"/>
          <w:sz w:val="24"/>
          <w:szCs w:val="24"/>
          <w:shd w:val="clear" w:color="auto" w:fill="FFFFFF"/>
        </w:rPr>
        <w:t>Gümnaasiumi kodukorras võib sätestada täiendavaid aluseid 18-aastaste ja vanemate õpilaste gümnaasiumist väljaarvamiseks.“;</w:t>
      </w:r>
      <w:bookmarkEnd w:id="466"/>
    </w:p>
    <w:bookmarkEnd w:id="465"/>
    <w:p w14:paraId="23DA56F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A46B09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16)</w:t>
      </w:r>
      <w:r w:rsidRPr="00EA3268">
        <w:rPr>
          <w:rFonts w:ascii="Times New Roman" w:eastAsia="Times New Roman" w:hAnsi="Times New Roman" w:cs="Times New Roman"/>
          <w:color w:val="202020"/>
          <w:kern w:val="0"/>
          <w:sz w:val="24"/>
          <w:szCs w:val="24"/>
          <w:lang w:eastAsia="et-EE"/>
          <w14:ligatures w14:val="none"/>
        </w:rPr>
        <w:t xml:space="preserve"> paragrahvi 30 täiendatakse lõikega 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järgmises sõnastuses: </w:t>
      </w:r>
    </w:p>
    <w:p w14:paraId="54F0BA6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322B50A4" w14:textId="7C6C4BC0"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„(3</w:t>
      </w:r>
      <w:r w:rsidRPr="00EA3268">
        <w:rPr>
          <w:rFonts w:ascii="Times New Roman" w:eastAsia="Times New Roman" w:hAnsi="Times New Roman" w:cs="Times New Roman"/>
          <w:color w:val="202020"/>
          <w:kern w:val="0"/>
          <w:sz w:val="24"/>
          <w:szCs w:val="24"/>
          <w:vertAlign w:val="superscript"/>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Käesoleva paragrahvi lõike 3 punktis 3 viidatud </w:t>
      </w:r>
      <w:commentRangeStart w:id="467"/>
      <w:r w:rsidRPr="00EA3268">
        <w:rPr>
          <w:rFonts w:ascii="Times New Roman" w:eastAsia="Times New Roman" w:hAnsi="Times New Roman" w:cs="Times New Roman"/>
          <w:color w:val="202020"/>
          <w:kern w:val="0"/>
          <w:sz w:val="24"/>
          <w:szCs w:val="24"/>
          <w:lang w:eastAsia="et-EE"/>
          <w14:ligatures w14:val="none"/>
        </w:rPr>
        <w:t xml:space="preserve">põhikooli lõpueksami </w:t>
      </w:r>
      <w:commentRangeEnd w:id="467"/>
      <w:r w:rsidR="0020272D">
        <w:rPr>
          <w:rStyle w:val="Kommentaariviide"/>
        </w:rPr>
        <w:commentReference w:id="467"/>
      </w:r>
      <w:r w:rsidRPr="00EA3268">
        <w:rPr>
          <w:rFonts w:ascii="Times New Roman" w:eastAsia="Times New Roman" w:hAnsi="Times New Roman" w:cs="Times New Roman"/>
          <w:color w:val="202020"/>
          <w:kern w:val="0"/>
          <w:sz w:val="24"/>
          <w:szCs w:val="24"/>
          <w:lang w:eastAsia="et-EE"/>
          <w14:ligatures w14:val="none"/>
        </w:rPr>
        <w:t xml:space="preserve">võib õpilane sooritada </w:t>
      </w:r>
      <w:commentRangeStart w:id="468"/>
      <w:r w:rsidRPr="00EA3268">
        <w:rPr>
          <w:rFonts w:ascii="Times New Roman" w:eastAsia="Times New Roman" w:hAnsi="Times New Roman" w:cs="Times New Roman"/>
          <w:color w:val="202020"/>
          <w:kern w:val="0"/>
          <w:sz w:val="24"/>
          <w:szCs w:val="24"/>
          <w:lang w:eastAsia="et-EE"/>
          <w14:ligatures w14:val="none"/>
        </w:rPr>
        <w:t>erialase lõpueksami või kutseeksamina</w:t>
      </w:r>
      <w:commentRangeEnd w:id="468"/>
      <w:r w:rsidR="0020272D">
        <w:rPr>
          <w:rStyle w:val="Kommentaariviide"/>
        </w:rPr>
        <w:commentReference w:id="468"/>
      </w:r>
      <w:r w:rsidRPr="00EA3268">
        <w:rPr>
          <w:rFonts w:ascii="Times New Roman" w:eastAsia="Times New Roman" w:hAnsi="Times New Roman" w:cs="Times New Roman"/>
          <w:color w:val="202020"/>
          <w:kern w:val="0"/>
          <w:sz w:val="24"/>
          <w:szCs w:val="24"/>
          <w:lang w:eastAsia="et-EE"/>
          <w14:ligatures w14:val="none"/>
        </w:rPr>
        <w:t>.</w:t>
      </w:r>
      <w:r w:rsidR="004A7648">
        <w:rPr>
          <w:rFonts w:ascii="Times New Roman" w:eastAsia="Times New Roman" w:hAnsi="Times New Roman" w:cs="Times New Roman"/>
          <w:color w:val="202020"/>
          <w:kern w:val="0"/>
          <w:sz w:val="24"/>
          <w:szCs w:val="24"/>
          <w:lang w:eastAsia="et-EE"/>
          <w14:ligatures w14:val="none"/>
        </w:rPr>
        <w:t xml:space="preserve"> Põhikooli lõpetamiseks õpilase valitud saksa või prantsuse keele põhikooli lõpueksami võib lõike 2 alusel valdkonna eest vastutava ministri kehtestatud tingimustel ja korras asendada rahvusvaheliselt tunnustatud eksamiga samas aines.“; </w:t>
      </w:r>
    </w:p>
    <w:p w14:paraId="42C173E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28833F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17)</w:t>
      </w:r>
      <w:r w:rsidRPr="00EA3268">
        <w:rPr>
          <w:rFonts w:ascii="Times New Roman" w:eastAsia="Times New Roman" w:hAnsi="Times New Roman" w:cs="Times New Roman"/>
          <w:color w:val="202020"/>
          <w:kern w:val="0"/>
          <w:sz w:val="24"/>
          <w:szCs w:val="24"/>
          <w:lang w:eastAsia="et-EE"/>
          <w14:ligatures w14:val="none"/>
        </w:rPr>
        <w:t xml:space="preserve"> paragrahvi 30 lõikest 4 jäetakse välja tekstiosa „</w:t>
      </w:r>
      <w:commentRangeStart w:id="469"/>
      <w:r w:rsidRPr="00EA3268">
        <w:rPr>
          <w:rFonts w:ascii="Times New Roman" w:eastAsia="Times New Roman" w:hAnsi="Times New Roman" w:cs="Times New Roman"/>
          <w:color w:val="202020"/>
          <w:kern w:val="0"/>
          <w:sz w:val="24"/>
          <w:szCs w:val="24"/>
          <w:lang w:eastAsia="et-EE"/>
          <w14:ligatures w14:val="none"/>
        </w:rPr>
        <w:t>õppeained</w:t>
      </w:r>
      <w:commentRangeEnd w:id="469"/>
      <w:r w:rsidR="0020272D">
        <w:rPr>
          <w:rStyle w:val="Kommentaariviide"/>
        </w:rPr>
        <w:commentReference w:id="469"/>
      </w:r>
      <w:r w:rsidRPr="00EA3268">
        <w:rPr>
          <w:rFonts w:ascii="Times New Roman" w:eastAsia="Times New Roman" w:hAnsi="Times New Roman" w:cs="Times New Roman"/>
          <w:color w:val="202020"/>
          <w:kern w:val="0"/>
          <w:sz w:val="24"/>
          <w:szCs w:val="24"/>
          <w:lang w:eastAsia="et-EE"/>
          <w14:ligatures w14:val="none"/>
        </w:rPr>
        <w:t>,“;</w:t>
      </w:r>
    </w:p>
    <w:p w14:paraId="0E3E7CC6"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E457CF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sz w:val="24"/>
          <w:szCs w:val="24"/>
          <w:lang w:eastAsia="et-EE"/>
        </w:rPr>
        <w:t>18)</w:t>
      </w:r>
      <w:r w:rsidRPr="00EA3268">
        <w:rPr>
          <w:rFonts w:ascii="Times New Roman" w:eastAsia="Times New Roman" w:hAnsi="Times New Roman" w:cs="Times New Roman"/>
          <w:color w:val="202020"/>
          <w:sz w:val="24"/>
          <w:szCs w:val="24"/>
          <w:lang w:eastAsia="et-EE"/>
        </w:rPr>
        <w:t xml:space="preserve"> paragrahvi 31 lõike 5 kolmas lause tunnistatakse kehtetuks; </w:t>
      </w:r>
    </w:p>
    <w:p w14:paraId="1AD6E83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419673F2" w14:textId="19595DE5"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19)</w:t>
      </w:r>
      <w:r w:rsidRPr="00EA3268">
        <w:rPr>
          <w:rFonts w:ascii="Times New Roman" w:eastAsia="Times New Roman" w:hAnsi="Times New Roman" w:cs="Times New Roman"/>
          <w:kern w:val="0"/>
          <w:sz w:val="24"/>
          <w:szCs w:val="24"/>
          <w:lang w:eastAsia="et-EE"/>
          <w14:ligatures w14:val="none"/>
        </w:rPr>
        <w:t xml:space="preserve"> seadust täiendatakse §-</w:t>
      </w:r>
      <w:del w:id="470" w:author="Mari Koik" w:date="2024-05-14T21:58:00Z">
        <w:r w:rsidRPr="00EA3268" w:rsidDel="002A6BD3">
          <w:rPr>
            <w:rFonts w:ascii="Times New Roman" w:eastAsia="Times New Roman" w:hAnsi="Times New Roman" w:cs="Times New Roman"/>
            <w:kern w:val="0"/>
            <w:sz w:val="24"/>
            <w:szCs w:val="24"/>
            <w:lang w:eastAsia="et-EE"/>
            <w14:ligatures w14:val="none"/>
          </w:rPr>
          <w:delText>i</w:delText>
        </w:r>
      </w:del>
      <w:ins w:id="471" w:author="Mari Koik" w:date="2024-05-14T21:58:00Z">
        <w:r w:rsidR="002A6BD3">
          <w:rPr>
            <w:rFonts w:ascii="Times New Roman" w:eastAsia="Times New Roman" w:hAnsi="Times New Roman" w:cs="Times New Roman"/>
            <w:kern w:val="0"/>
            <w:sz w:val="24"/>
            <w:szCs w:val="24"/>
            <w:lang w:eastAsia="et-EE"/>
            <w14:ligatures w14:val="none"/>
          </w:rPr>
          <w:t>g</w:t>
        </w:r>
      </w:ins>
      <w:del w:id="472" w:author="Mari Koik" w:date="2024-05-14T18:18:00Z">
        <w:r w:rsidRPr="00EA3268" w:rsidDel="00375C8A">
          <w:rPr>
            <w:rFonts w:ascii="Times New Roman" w:eastAsia="Times New Roman" w:hAnsi="Times New Roman" w:cs="Times New Roman"/>
            <w:kern w:val="0"/>
            <w:sz w:val="24"/>
            <w:szCs w:val="24"/>
            <w:lang w:eastAsia="et-EE"/>
            <w14:ligatures w14:val="none"/>
          </w:rPr>
          <w:delText>g</w:delText>
        </w:r>
      </w:del>
      <w:r w:rsidRPr="00EA3268">
        <w:rPr>
          <w:rFonts w:ascii="Times New Roman" w:eastAsia="Times New Roman" w:hAnsi="Times New Roman" w:cs="Times New Roman"/>
          <w:kern w:val="0"/>
          <w:sz w:val="24"/>
          <w:szCs w:val="24"/>
          <w:lang w:eastAsia="et-EE"/>
          <w14:ligatures w14:val="none"/>
        </w:rPr>
        <w:t>a 32</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xml:space="preserve"> järgmises sõnastuses: </w:t>
      </w:r>
    </w:p>
    <w:p w14:paraId="43EAE41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bookmarkStart w:id="473" w:name="_Hlk158286247"/>
    </w:p>
    <w:p w14:paraId="253CB2F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b/>
          <w:bCs/>
          <w:sz w:val="24"/>
          <w:szCs w:val="24"/>
          <w:lang w:eastAsia="et-EE"/>
        </w:rPr>
      </w:pPr>
      <w:r w:rsidRPr="00EA3268">
        <w:rPr>
          <w:rFonts w:ascii="Times New Roman" w:eastAsia="Times New Roman" w:hAnsi="Times New Roman" w:cs="Times New Roman"/>
          <w:kern w:val="0"/>
          <w:sz w:val="24"/>
          <w:szCs w:val="24"/>
          <w:lang w:eastAsia="et-EE"/>
          <w14:ligatures w14:val="none"/>
        </w:rPr>
        <w:t>„</w:t>
      </w:r>
      <w:r w:rsidRPr="00EA3268">
        <w:rPr>
          <w:rFonts w:ascii="Times New Roman" w:eastAsia="Times New Roman" w:hAnsi="Times New Roman" w:cs="Times New Roman"/>
          <w:b/>
          <w:bCs/>
          <w:kern w:val="0"/>
          <w:sz w:val="24"/>
          <w:szCs w:val="24"/>
          <w:lang w:eastAsia="et-EE"/>
          <w14:ligatures w14:val="none"/>
        </w:rPr>
        <w:t>§ 32</w:t>
      </w:r>
      <w:r w:rsidRPr="00EA3268">
        <w:rPr>
          <w:rFonts w:ascii="Times New Roman" w:eastAsia="Times New Roman" w:hAnsi="Times New Roman" w:cs="Times New Roman"/>
          <w:b/>
          <w:bCs/>
          <w:kern w:val="0"/>
          <w:sz w:val="24"/>
          <w:szCs w:val="24"/>
          <w:vertAlign w:val="superscript"/>
          <w:lang w:eastAsia="et-EE"/>
          <w14:ligatures w14:val="none"/>
        </w:rPr>
        <w:t>1</w:t>
      </w:r>
      <w:r w:rsidRPr="00EA3268">
        <w:rPr>
          <w:rFonts w:ascii="Times New Roman" w:eastAsia="Times New Roman" w:hAnsi="Times New Roman" w:cs="Times New Roman"/>
          <w:b/>
          <w:bCs/>
          <w:kern w:val="0"/>
          <w:sz w:val="24"/>
          <w:szCs w:val="24"/>
          <w:lang w:eastAsia="et-EE"/>
          <w14:ligatures w14:val="none"/>
        </w:rPr>
        <w:t>. Juurdepääs eksamitööga seotud teabele</w:t>
      </w:r>
    </w:p>
    <w:p w14:paraId="24A9EC6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5DEA98C" w14:textId="79378838"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(1) Ühtse põhikooli </w:t>
      </w:r>
      <w:r w:rsidRPr="004F2F34">
        <w:rPr>
          <w:rFonts w:ascii="Times New Roman" w:eastAsia="Times New Roman" w:hAnsi="Times New Roman" w:cs="Times New Roman"/>
          <w:kern w:val="0"/>
          <w:sz w:val="24"/>
          <w:szCs w:val="24"/>
          <w:lang w:eastAsia="et-EE"/>
          <w14:ligatures w14:val="none"/>
        </w:rPr>
        <w:t>lõpueksami</w:t>
      </w:r>
      <w:del w:id="474" w:author="Mari Koik" w:date="2024-05-14T18:19:00Z">
        <w:r w:rsidRPr="004F2F34" w:rsidDel="00375C8A">
          <w:rPr>
            <w:rFonts w:ascii="Times New Roman" w:eastAsia="Times New Roman" w:hAnsi="Times New Roman" w:cs="Times New Roman"/>
            <w:kern w:val="0"/>
            <w:sz w:val="24"/>
            <w:szCs w:val="24"/>
            <w:lang w:eastAsia="et-EE"/>
            <w14:ligatures w14:val="none"/>
          </w:rPr>
          <w:delText xml:space="preserve"> eksami</w:delText>
        </w:r>
      </w:del>
      <w:r w:rsidRPr="004F2F34">
        <w:rPr>
          <w:rFonts w:ascii="Times New Roman" w:eastAsia="Times New Roman" w:hAnsi="Times New Roman" w:cs="Times New Roman"/>
          <w:kern w:val="0"/>
          <w:sz w:val="24"/>
          <w:szCs w:val="24"/>
          <w:lang w:eastAsia="et-EE"/>
          <w14:ligatures w14:val="none"/>
        </w:rPr>
        <w:t>töö</w:t>
      </w:r>
      <w:r w:rsidRPr="00EA3268">
        <w:rPr>
          <w:rFonts w:ascii="Times New Roman" w:eastAsia="Times New Roman" w:hAnsi="Times New Roman" w:cs="Times New Roman"/>
          <w:kern w:val="0"/>
          <w:sz w:val="24"/>
          <w:szCs w:val="24"/>
          <w:lang w:eastAsia="et-EE"/>
          <w14:ligatures w14:val="none"/>
        </w:rPr>
        <w:t xml:space="preserve"> ja gümnaasiumi riigieksami</w:t>
      </w:r>
      <w:del w:id="475" w:author="Mari Koik" w:date="2024-05-14T18:19:00Z">
        <w:r w:rsidRPr="00EA3268" w:rsidDel="00375C8A">
          <w:rPr>
            <w:rFonts w:ascii="Times New Roman" w:eastAsia="Times New Roman" w:hAnsi="Times New Roman" w:cs="Times New Roman"/>
            <w:kern w:val="0"/>
            <w:sz w:val="24"/>
            <w:szCs w:val="24"/>
            <w:lang w:eastAsia="et-EE"/>
            <w14:ligatures w14:val="none"/>
          </w:rPr>
          <w:delText xml:space="preserve"> eksami</w:delText>
        </w:r>
      </w:del>
      <w:r w:rsidRPr="00EA3268">
        <w:rPr>
          <w:rFonts w:ascii="Times New Roman" w:eastAsia="Times New Roman" w:hAnsi="Times New Roman" w:cs="Times New Roman"/>
          <w:kern w:val="0"/>
          <w:sz w:val="24"/>
          <w:szCs w:val="24"/>
          <w:lang w:eastAsia="et-EE"/>
          <w14:ligatures w14:val="none"/>
        </w:rPr>
        <w:t xml:space="preserve">töö (edaspidi </w:t>
      </w:r>
      <w:r w:rsidRPr="00EA3268">
        <w:rPr>
          <w:rFonts w:ascii="Times New Roman" w:eastAsia="Times New Roman" w:hAnsi="Times New Roman" w:cs="Times New Roman"/>
          <w:i/>
          <w:kern w:val="0"/>
          <w:sz w:val="24"/>
          <w:szCs w:val="24"/>
          <w:lang w:eastAsia="et-EE"/>
          <w14:ligatures w14:val="none"/>
        </w:rPr>
        <w:t>eksamitöö</w:t>
      </w:r>
      <w:r w:rsidRPr="00EA3268">
        <w:rPr>
          <w:rFonts w:ascii="Times New Roman" w:eastAsia="Times New Roman" w:hAnsi="Times New Roman" w:cs="Times New Roman"/>
          <w:kern w:val="0"/>
          <w:sz w:val="24"/>
          <w:szCs w:val="24"/>
          <w:lang w:eastAsia="et-EE"/>
          <w14:ligatures w14:val="none"/>
        </w:rPr>
        <w:t xml:space="preserve">) ja </w:t>
      </w:r>
      <w:del w:id="476" w:author="Mari Koik" w:date="2024-05-14T18:21:00Z">
        <w:r w:rsidRPr="00EA3268" w:rsidDel="00375C8A">
          <w:rPr>
            <w:rFonts w:ascii="Times New Roman" w:eastAsia="Times New Roman" w:hAnsi="Times New Roman" w:cs="Times New Roman"/>
            <w:kern w:val="0"/>
            <w:sz w:val="24"/>
            <w:szCs w:val="24"/>
            <w:lang w:eastAsia="et-EE"/>
            <w14:ligatures w14:val="none"/>
          </w:rPr>
          <w:delText xml:space="preserve">iga sooritatud </w:delText>
        </w:r>
      </w:del>
      <w:r w:rsidRPr="00EA3268">
        <w:rPr>
          <w:rFonts w:ascii="Times New Roman" w:eastAsia="Times New Roman" w:hAnsi="Times New Roman" w:cs="Times New Roman"/>
          <w:kern w:val="0"/>
          <w:sz w:val="24"/>
          <w:szCs w:val="24"/>
          <w:lang w:eastAsia="et-EE"/>
          <w14:ligatures w14:val="none"/>
        </w:rPr>
        <w:t>eksamitöö hindamist puudutav teave ei ole avalik, kui käesoleva seaduse või selle alusel antud õigusaktiga ei ole sätestatud teisiti.</w:t>
      </w:r>
    </w:p>
    <w:p w14:paraId="6A1B24F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2E651D86" w14:textId="60C0EABC"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(2) Õpilasel on õigus tutvuda </w:t>
      </w:r>
      <w:del w:id="477" w:author="Mari Koik" w:date="2024-05-14T18:22:00Z">
        <w:r w:rsidRPr="00EA3268" w:rsidDel="00375C8A">
          <w:rPr>
            <w:rFonts w:ascii="Times New Roman" w:eastAsia="Times New Roman" w:hAnsi="Times New Roman" w:cs="Times New Roman"/>
            <w:kern w:val="0"/>
            <w:sz w:val="24"/>
            <w:szCs w:val="24"/>
            <w:lang w:eastAsia="et-EE"/>
            <w14:ligatures w14:val="none"/>
          </w:rPr>
          <w:delText xml:space="preserve">enda </w:delText>
        </w:r>
      </w:del>
      <w:ins w:id="478" w:author="Mari Koik" w:date="2024-05-14T18:22:00Z">
        <w:r w:rsidR="00375C8A">
          <w:rPr>
            <w:rFonts w:ascii="Times New Roman" w:eastAsia="Times New Roman" w:hAnsi="Times New Roman" w:cs="Times New Roman"/>
            <w:kern w:val="0"/>
            <w:sz w:val="24"/>
            <w:szCs w:val="24"/>
            <w:lang w:eastAsia="et-EE"/>
            <w14:ligatures w14:val="none"/>
          </w:rPr>
          <w:t>om</w:t>
        </w:r>
        <w:r w:rsidR="00375C8A" w:rsidRPr="00EA3268">
          <w:rPr>
            <w:rFonts w:ascii="Times New Roman" w:eastAsia="Times New Roman" w:hAnsi="Times New Roman" w:cs="Times New Roman"/>
            <w:kern w:val="0"/>
            <w:sz w:val="24"/>
            <w:szCs w:val="24"/>
            <w:lang w:eastAsia="et-EE"/>
            <w14:ligatures w14:val="none"/>
          </w:rPr>
          <w:t xml:space="preserve">a </w:t>
        </w:r>
      </w:ins>
      <w:r w:rsidRPr="00EA3268">
        <w:rPr>
          <w:rFonts w:ascii="Times New Roman" w:eastAsia="Times New Roman" w:hAnsi="Times New Roman" w:cs="Times New Roman"/>
          <w:kern w:val="0"/>
          <w:sz w:val="24"/>
          <w:szCs w:val="24"/>
          <w:lang w:eastAsia="et-EE"/>
          <w14:ligatures w14:val="none"/>
        </w:rPr>
        <w:t xml:space="preserve">eksamitööga ja </w:t>
      </w:r>
      <w:del w:id="479" w:author="Mari Koik" w:date="2024-05-14T18:22:00Z">
        <w:r w:rsidRPr="00EA3268" w:rsidDel="00375C8A">
          <w:rPr>
            <w:rFonts w:ascii="Times New Roman" w:eastAsia="Times New Roman" w:hAnsi="Times New Roman" w:cs="Times New Roman"/>
            <w:kern w:val="0"/>
            <w:sz w:val="24"/>
            <w:szCs w:val="24"/>
            <w:lang w:eastAsia="et-EE"/>
            <w14:ligatures w14:val="none"/>
          </w:rPr>
          <w:delText>oma eksamitöö</w:delText>
        </w:r>
      </w:del>
      <w:ins w:id="480" w:author="Mari Koik" w:date="2024-05-14T18:22:00Z">
        <w:r w:rsidR="00375C8A">
          <w:rPr>
            <w:rFonts w:ascii="Times New Roman" w:eastAsia="Times New Roman" w:hAnsi="Times New Roman" w:cs="Times New Roman"/>
            <w:kern w:val="0"/>
            <w:sz w:val="24"/>
            <w:szCs w:val="24"/>
            <w:lang w:eastAsia="et-EE"/>
            <w14:ligatures w14:val="none"/>
          </w:rPr>
          <w:t>selle</w:t>
        </w:r>
      </w:ins>
      <w:r w:rsidRPr="00EA3268">
        <w:rPr>
          <w:rFonts w:ascii="Times New Roman" w:eastAsia="Times New Roman" w:hAnsi="Times New Roman" w:cs="Times New Roman"/>
          <w:kern w:val="0"/>
          <w:sz w:val="24"/>
          <w:szCs w:val="24"/>
          <w:lang w:eastAsia="et-EE"/>
          <w14:ligatures w14:val="none"/>
        </w:rPr>
        <w:t xml:space="preserve"> hindamist puudutava teabega pärast eksamitulemuse avaldamist.</w:t>
      </w:r>
    </w:p>
    <w:p w14:paraId="782A6DB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EBF6BEF" w14:textId="765CE324"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(3) Pärast eksamitulemuse avaldamist tagatakse eksami sooritanud </w:t>
      </w:r>
      <w:del w:id="481" w:author="Mari Koik" w:date="2024-05-14T18:22:00Z">
        <w:r w:rsidRPr="00EA3268" w:rsidDel="00375C8A">
          <w:rPr>
            <w:rFonts w:ascii="Times New Roman" w:eastAsia="Times New Roman" w:hAnsi="Times New Roman" w:cs="Times New Roman"/>
            <w:kern w:val="0"/>
            <w:sz w:val="24"/>
            <w:szCs w:val="24"/>
            <w:lang w:eastAsia="et-EE"/>
            <w14:ligatures w14:val="none"/>
          </w:rPr>
          <w:delText xml:space="preserve">isiku </w:delText>
        </w:r>
      </w:del>
      <w:ins w:id="482" w:author="Mari Koik" w:date="2024-05-14T18:22:00Z">
        <w:r w:rsidR="00375C8A">
          <w:rPr>
            <w:rFonts w:ascii="Times New Roman" w:eastAsia="Times New Roman" w:hAnsi="Times New Roman" w:cs="Times New Roman"/>
            <w:kern w:val="0"/>
            <w:sz w:val="24"/>
            <w:szCs w:val="24"/>
            <w:lang w:eastAsia="et-EE"/>
            <w14:ligatures w14:val="none"/>
          </w:rPr>
          <w:t>õpilase</w:t>
        </w:r>
        <w:r w:rsidR="00375C8A"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 xml:space="preserve">ligipääs eksamitööle ja </w:t>
      </w:r>
      <w:del w:id="483" w:author="Mari Koik" w:date="2024-05-14T18:23:00Z">
        <w:r w:rsidRPr="00EA3268" w:rsidDel="00375C8A">
          <w:rPr>
            <w:rFonts w:ascii="Times New Roman" w:eastAsia="Times New Roman" w:hAnsi="Times New Roman" w:cs="Times New Roman"/>
            <w:kern w:val="0"/>
            <w:sz w:val="24"/>
            <w:szCs w:val="24"/>
            <w:lang w:eastAsia="et-EE"/>
            <w14:ligatures w14:val="none"/>
          </w:rPr>
          <w:delText xml:space="preserve">eksamitöö </w:delText>
        </w:r>
      </w:del>
      <w:ins w:id="484" w:author="Mari Koik" w:date="2024-05-14T18:23:00Z">
        <w:r w:rsidR="00375C8A">
          <w:rPr>
            <w:rFonts w:ascii="Times New Roman" w:eastAsia="Times New Roman" w:hAnsi="Times New Roman" w:cs="Times New Roman"/>
            <w:kern w:val="0"/>
            <w:sz w:val="24"/>
            <w:szCs w:val="24"/>
            <w:lang w:eastAsia="et-EE"/>
            <w14:ligatures w14:val="none"/>
          </w:rPr>
          <w:t>selle</w:t>
        </w:r>
        <w:r w:rsidR="00375C8A"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hindamist puudutavale teabele sellekohase taotluse esitamise</w:t>
      </w:r>
      <w:ins w:id="485" w:author="Mari Koik" w:date="2024-05-14T18:23:00Z">
        <w:r w:rsidR="00375C8A">
          <w:rPr>
            <w:rFonts w:ascii="Times New Roman" w:eastAsia="Times New Roman" w:hAnsi="Times New Roman" w:cs="Times New Roman"/>
            <w:kern w:val="0"/>
            <w:sz w:val="24"/>
            <w:szCs w:val="24"/>
            <w:lang w:eastAsia="et-EE"/>
            <w14:ligatures w14:val="none"/>
          </w:rPr>
          <w:t xml:space="preserve"> korra</w:t>
        </w:r>
      </w:ins>
      <w:r w:rsidRPr="00EA3268">
        <w:rPr>
          <w:rFonts w:ascii="Times New Roman" w:eastAsia="Times New Roman" w:hAnsi="Times New Roman" w:cs="Times New Roman"/>
          <w:kern w:val="0"/>
          <w:sz w:val="24"/>
          <w:szCs w:val="24"/>
          <w:lang w:eastAsia="et-EE"/>
          <w14:ligatures w14:val="none"/>
        </w:rPr>
        <w:t xml:space="preserve">l. Ligipääs teabele võimaldatakse testide andmekogu vastutava töötleja esindaja juuresolekul, kes annab teabe kohta selgitusi.“; </w:t>
      </w:r>
    </w:p>
    <w:bookmarkEnd w:id="473"/>
    <w:p w14:paraId="609C65B2"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6AF64E8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20)</w:t>
      </w:r>
      <w:r w:rsidRPr="00EA3268">
        <w:rPr>
          <w:rFonts w:ascii="Times New Roman" w:eastAsia="Times New Roman" w:hAnsi="Times New Roman" w:cs="Times New Roman"/>
          <w:kern w:val="0"/>
          <w:sz w:val="24"/>
          <w:szCs w:val="24"/>
          <w:lang w:eastAsia="et-EE"/>
          <w14:ligatures w14:val="none"/>
        </w:rPr>
        <w:t xml:space="preserve"> paragrahvi 34 lõige 3 muudetakse ja sõnastatakse järgmiselt: </w:t>
      </w:r>
    </w:p>
    <w:p w14:paraId="062E99D6" w14:textId="77777777" w:rsidR="00EA3268" w:rsidRPr="00EA3268" w:rsidRDefault="00EA3268" w:rsidP="00EA3268">
      <w:pPr>
        <w:shd w:val="clear" w:color="auto" w:fill="FFFFFF" w:themeFill="background1"/>
        <w:spacing w:after="0" w:line="240" w:lineRule="auto"/>
        <w:jc w:val="both"/>
        <w:rPr>
          <w:rFonts w:ascii="Times New Roman" w:hAnsi="Times New Roman" w:cs="Times New Roman"/>
          <w:sz w:val="24"/>
          <w:szCs w:val="24"/>
          <w:shd w:val="clear" w:color="auto" w:fill="FFFFFF"/>
        </w:rPr>
      </w:pPr>
    </w:p>
    <w:p w14:paraId="44D05AAB" w14:textId="045B671D"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shd w:val="clear" w:color="auto" w:fill="FFFFFF"/>
        </w:rPr>
        <w:t>„(</w:t>
      </w:r>
      <w:bookmarkStart w:id="486" w:name="_Hlk158286693"/>
      <w:r w:rsidRPr="00EA3268">
        <w:rPr>
          <w:rFonts w:ascii="Times New Roman" w:hAnsi="Times New Roman" w:cs="Times New Roman"/>
          <w:sz w:val="24"/>
          <w:szCs w:val="24"/>
          <w:shd w:val="clear" w:color="auto" w:fill="FFFFFF"/>
        </w:rPr>
        <w:t xml:space="preserve">3) Tasemetööde ainevaldkonnad, õppeained, vormid ja aja, tasemetööde ettevalmistamise, koostamise, läbiviimise ja hindamise tingimused ja korra ning tasemetööde, </w:t>
      </w:r>
      <w:del w:id="487" w:author="Mari Koik" w:date="2024-05-14T18:24:00Z">
        <w:r w:rsidRPr="00EA3268" w:rsidDel="00375C8A">
          <w:rPr>
            <w:rFonts w:ascii="Times New Roman" w:hAnsi="Times New Roman" w:cs="Times New Roman"/>
            <w:sz w:val="24"/>
            <w:szCs w:val="24"/>
            <w:shd w:val="clear" w:color="auto" w:fill="FFFFFF"/>
          </w:rPr>
          <w:delText xml:space="preserve">ühtsete </w:delText>
        </w:r>
      </w:del>
      <w:r w:rsidRPr="00EA3268">
        <w:rPr>
          <w:rFonts w:ascii="Times New Roman" w:hAnsi="Times New Roman" w:cs="Times New Roman"/>
          <w:sz w:val="24"/>
          <w:szCs w:val="24"/>
          <w:shd w:val="clear" w:color="auto" w:fill="FFFFFF"/>
        </w:rPr>
        <w:t xml:space="preserve">põhikooli </w:t>
      </w:r>
      <w:ins w:id="488" w:author="Mari Koik" w:date="2024-05-14T18:24:00Z">
        <w:r w:rsidR="00375C8A" w:rsidRPr="00EA3268">
          <w:rPr>
            <w:rFonts w:ascii="Times New Roman" w:hAnsi="Times New Roman" w:cs="Times New Roman"/>
            <w:sz w:val="24"/>
            <w:szCs w:val="24"/>
            <w:shd w:val="clear" w:color="auto" w:fill="FFFFFF"/>
          </w:rPr>
          <w:t xml:space="preserve">ühtsete </w:t>
        </w:r>
      </w:ins>
      <w:r w:rsidRPr="00EA3268">
        <w:rPr>
          <w:rFonts w:ascii="Times New Roman" w:hAnsi="Times New Roman" w:cs="Times New Roman"/>
          <w:sz w:val="24"/>
          <w:szCs w:val="24"/>
          <w:shd w:val="clear" w:color="auto" w:fill="FFFFFF"/>
        </w:rPr>
        <w:t>lõpueksamite ja riigieksamite tulemuste analüüsimise tingimused ja korra kehtestab </w:t>
      </w:r>
      <w:r w:rsidRPr="00EA3268">
        <w:rPr>
          <w:rFonts w:ascii="Times New Roman" w:hAnsi="Times New Roman" w:cs="Times New Roman"/>
          <w:sz w:val="24"/>
          <w:szCs w:val="24"/>
        </w:rPr>
        <w:t>valdkonna eest vastutav minister</w:t>
      </w:r>
      <w:bookmarkEnd w:id="486"/>
      <w:r w:rsidRPr="00EA3268">
        <w:rPr>
          <w:rFonts w:ascii="Times New Roman" w:hAnsi="Times New Roman" w:cs="Times New Roman"/>
          <w:sz w:val="24"/>
          <w:szCs w:val="24"/>
          <w:shd w:val="clear" w:color="auto" w:fill="FFFFFF"/>
        </w:rPr>
        <w:t xml:space="preserve">.“; </w:t>
      </w:r>
    </w:p>
    <w:p w14:paraId="0833273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D753630"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21)</w:t>
      </w:r>
      <w:r w:rsidRPr="00EA3268">
        <w:rPr>
          <w:rFonts w:ascii="Times New Roman" w:eastAsia="Times New Roman" w:hAnsi="Times New Roman" w:cs="Times New Roman"/>
          <w:color w:val="202020"/>
          <w:kern w:val="0"/>
          <w:sz w:val="24"/>
          <w:szCs w:val="24"/>
          <w:lang w:eastAsia="et-EE"/>
          <w14:ligatures w14:val="none"/>
        </w:rPr>
        <w:t xml:space="preserve"> paragrahvi 35 lõige 1 muudetakse ja sõnastatakse järgmiselt: </w:t>
      </w:r>
    </w:p>
    <w:p w14:paraId="04AC9FE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6D7F8AA1" w14:textId="3F3AC2E5"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vertAlign w:val="superscript"/>
          <w:lang w:eastAsia="et-EE"/>
        </w:rPr>
      </w:pPr>
      <w:r w:rsidRPr="00EA3268">
        <w:rPr>
          <w:rFonts w:ascii="Times New Roman" w:eastAsia="Times New Roman" w:hAnsi="Times New Roman" w:cs="Times New Roman"/>
          <w:color w:val="202020"/>
          <w:kern w:val="0"/>
          <w:sz w:val="24"/>
          <w:szCs w:val="24"/>
          <w:lang w:eastAsia="et-EE"/>
          <w14:ligatures w14:val="none"/>
        </w:rPr>
        <w:t>„</w:t>
      </w:r>
      <w:bookmarkStart w:id="489" w:name="_Hlk158286726"/>
      <w:r w:rsidRPr="00EA3268">
        <w:rPr>
          <w:rFonts w:ascii="Times New Roman" w:eastAsia="Times New Roman" w:hAnsi="Times New Roman" w:cs="Times New Roman"/>
          <w:color w:val="202020"/>
          <w:kern w:val="0"/>
          <w:sz w:val="24"/>
          <w:szCs w:val="24"/>
          <w:lang w:eastAsia="et-EE"/>
          <w14:ligatures w14:val="none"/>
        </w:rPr>
        <w:t xml:space="preserve">(1) </w:t>
      </w:r>
      <w:bookmarkStart w:id="490" w:name="_Hlk157498556"/>
      <w:r w:rsidRPr="00EA3268">
        <w:rPr>
          <w:rFonts w:ascii="Times New Roman" w:eastAsia="Times New Roman" w:hAnsi="Times New Roman" w:cs="Times New Roman"/>
          <w:color w:val="202020"/>
          <w:kern w:val="0"/>
          <w:sz w:val="24"/>
          <w:szCs w:val="24"/>
          <w:lang w:eastAsia="et-EE"/>
          <w14:ligatures w14:val="none"/>
        </w:rPr>
        <w:t>Õpilasel on õigus ja kohustus täita õpiülesandeid ja osaleda temale kooli päevakavas või individuaalses õppekavas ettenähtud õppes</w:t>
      </w:r>
      <w:ins w:id="491" w:author="Mari Koik" w:date="2024-05-14T18:25:00Z">
        <w:r w:rsidR="00A94DB8">
          <w:rPr>
            <w:rFonts w:ascii="Times New Roman" w:eastAsia="Times New Roman" w:hAnsi="Times New Roman" w:cs="Times New Roman"/>
            <w:color w:val="202020"/>
            <w:kern w:val="0"/>
            <w:sz w:val="24"/>
            <w:szCs w:val="24"/>
            <w:lang w:eastAsia="et-EE"/>
            <w14:ligatures w14:val="none"/>
          </w:rPr>
          <w:t>,</w:t>
        </w:r>
      </w:ins>
      <w:r w:rsidRPr="00EA3268">
        <w:rPr>
          <w:rFonts w:ascii="Times New Roman" w:hAnsi="Times New Roman"/>
          <w:kern w:val="0"/>
          <w:sz w:val="24"/>
          <w:szCs w:val="24"/>
          <w14:ligatures w14:val="none"/>
        </w:rPr>
        <w:t xml:space="preserve"> </w:t>
      </w:r>
      <w:del w:id="492" w:author="Mari Koik" w:date="2024-05-14T18:25:00Z">
        <w:r w:rsidRPr="00EA3268" w:rsidDel="00A94DB8">
          <w:rPr>
            <w:rFonts w:ascii="Times New Roman" w:eastAsia="Times New Roman" w:hAnsi="Times New Roman" w:cs="Times New Roman"/>
            <w:kern w:val="0"/>
            <w:sz w:val="24"/>
            <w:szCs w:val="24"/>
            <w:lang w:eastAsia="et-EE"/>
            <w14:ligatures w14:val="none"/>
          </w:rPr>
          <w:delText>võttes vastutuse</w:delText>
        </w:r>
      </w:del>
      <w:bookmarkStart w:id="493" w:name="_Hlk157498506"/>
      <w:ins w:id="494" w:author="Mari Koik" w:date="2024-05-14T18:25:00Z">
        <w:r w:rsidR="00A94DB8">
          <w:rPr>
            <w:rFonts w:ascii="Times New Roman" w:eastAsia="Times New Roman" w:hAnsi="Times New Roman" w:cs="Times New Roman"/>
            <w:kern w:val="0"/>
            <w:sz w:val="24"/>
            <w:szCs w:val="24"/>
            <w:lang w:eastAsia="et-EE"/>
            <w14:ligatures w14:val="none"/>
          </w:rPr>
          <w:t>vastutades</w:t>
        </w:r>
      </w:ins>
      <w:r w:rsidRPr="00EA3268">
        <w:rPr>
          <w:rFonts w:ascii="Times New Roman" w:eastAsia="Times New Roman" w:hAnsi="Times New Roman" w:cs="Times New Roman"/>
          <w:kern w:val="0"/>
          <w:sz w:val="24"/>
          <w:szCs w:val="24"/>
          <w:lang w:eastAsia="et-EE"/>
          <w14:ligatures w14:val="none"/>
        </w:rPr>
        <w:t xml:space="preserve"> oma </w:t>
      </w:r>
      <w:r w:rsidRPr="004F2F34">
        <w:rPr>
          <w:rFonts w:ascii="Times New Roman" w:eastAsia="Times New Roman" w:hAnsi="Times New Roman" w:cs="Times New Roman"/>
          <w:kern w:val="0"/>
          <w:sz w:val="24"/>
          <w:szCs w:val="24"/>
          <w:lang w:eastAsia="et-EE"/>
          <w14:ligatures w14:val="none"/>
        </w:rPr>
        <w:t>pädevuste</w:t>
      </w:r>
      <w:r w:rsidRPr="00EA3268">
        <w:rPr>
          <w:rFonts w:ascii="Times New Roman" w:eastAsia="Times New Roman" w:hAnsi="Times New Roman" w:cs="Times New Roman"/>
          <w:kern w:val="0"/>
          <w:sz w:val="24"/>
          <w:szCs w:val="24"/>
          <w:lang w:eastAsia="et-EE"/>
          <w14:ligatures w14:val="none"/>
        </w:rPr>
        <w:t xml:space="preserve"> arendamise, õpitee kujundamise ja õpitulemuste saavutamise eest.“; </w:t>
      </w:r>
      <w:bookmarkEnd w:id="489"/>
      <w:bookmarkEnd w:id="490"/>
      <w:bookmarkEnd w:id="493"/>
    </w:p>
    <w:p w14:paraId="50F62C4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0F0DD8A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22)</w:t>
      </w:r>
      <w:r w:rsidRPr="00EA3268">
        <w:rPr>
          <w:rFonts w:ascii="Times New Roman" w:eastAsia="Times New Roman" w:hAnsi="Times New Roman" w:cs="Times New Roman"/>
          <w:kern w:val="0"/>
          <w:sz w:val="24"/>
          <w:szCs w:val="24"/>
          <w:lang w:eastAsia="et-EE"/>
          <w14:ligatures w14:val="none"/>
        </w:rPr>
        <w:t xml:space="preserve"> paragrahvi 35 täiendatakse lõikega 1</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xml:space="preserve"> järgmises sõnastuses: </w:t>
      </w:r>
    </w:p>
    <w:p w14:paraId="213CE98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bookmarkStart w:id="495" w:name="_Hlk158286766"/>
    </w:p>
    <w:p w14:paraId="38D8246E"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„(1</w:t>
      </w:r>
      <w:r w:rsidRPr="00EA3268">
        <w:rPr>
          <w:rFonts w:ascii="Times New Roman" w:eastAsia="Times New Roman" w:hAnsi="Times New Roman" w:cs="Times New Roman"/>
          <w:kern w:val="0"/>
          <w:sz w:val="24"/>
          <w:szCs w:val="24"/>
          <w:vertAlign w:val="superscript"/>
          <w:lang w:eastAsia="et-EE"/>
          <w14:ligatures w14:val="none"/>
        </w:rPr>
        <w:t>1</w:t>
      </w:r>
      <w:r w:rsidRPr="00EA3268">
        <w:rPr>
          <w:rFonts w:ascii="Times New Roman" w:eastAsia="Times New Roman" w:hAnsi="Times New Roman" w:cs="Times New Roman"/>
          <w:kern w:val="0"/>
          <w:sz w:val="24"/>
          <w:szCs w:val="24"/>
          <w:lang w:eastAsia="et-EE"/>
          <w14:ligatures w14:val="none"/>
        </w:rPr>
        <w:t>) Pädevuste arendamiseks, õpitee kujundamiseks ja õpitulemuste saavutamiseks on õpilasel:</w:t>
      </w:r>
    </w:p>
    <w:p w14:paraId="56FA6CD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1) õigus turvalisele ja koostöisele õpikeskkonnale;</w:t>
      </w:r>
    </w:p>
    <w:p w14:paraId="602F89D7"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2) õigus küsida abi ja tuge ning kasutada talle määratud tugiteenuseid;</w:t>
      </w:r>
    </w:p>
    <w:p w14:paraId="1AC7ED5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3) õigus kasutada kooli loodud huvihariduse ja -tegevuste võimalusi;</w:t>
      </w:r>
    </w:p>
    <w:p w14:paraId="02E94CEC"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4) õigus taotleda </w:t>
      </w:r>
      <w:r w:rsidRPr="004F2F34">
        <w:rPr>
          <w:rFonts w:ascii="Times New Roman" w:eastAsia="Times New Roman" w:hAnsi="Times New Roman" w:cs="Times New Roman"/>
          <w:kern w:val="0"/>
          <w:sz w:val="24"/>
          <w:szCs w:val="24"/>
          <w:lang w:eastAsia="et-EE"/>
          <w14:ligatures w14:val="none"/>
        </w:rPr>
        <w:t>mitteformaal</w:t>
      </w:r>
      <w:r w:rsidRPr="00EA3268">
        <w:rPr>
          <w:rFonts w:ascii="Times New Roman" w:eastAsia="Times New Roman" w:hAnsi="Times New Roman" w:cs="Times New Roman"/>
          <w:kern w:val="0"/>
          <w:sz w:val="24"/>
          <w:szCs w:val="24"/>
          <w:lang w:eastAsia="et-EE"/>
          <w14:ligatures w14:val="none"/>
        </w:rPr>
        <w:t>õppes või teises haridusasutuses õpitu arvestamist õppekava täitmisena;</w:t>
      </w:r>
    </w:p>
    <w:p w14:paraId="4B38A831"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5) õigus küsida koolilt õpitee valikute tegemiseks vajalikku teavet ning saada asjakohast tuge;</w:t>
      </w:r>
    </w:p>
    <w:p w14:paraId="57992AF5"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6) kohustus käituda teiste suhtes lugupidavalt ja järgida kooli kodukorras kokkulepitud käitumisreegleid.“;  </w:t>
      </w:r>
    </w:p>
    <w:bookmarkEnd w:id="495"/>
    <w:p w14:paraId="2A11CA9A"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796485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b/>
          <w:bCs/>
          <w:kern w:val="0"/>
          <w:sz w:val="24"/>
          <w:szCs w:val="24"/>
          <w:lang w:eastAsia="et-EE"/>
          <w14:ligatures w14:val="none"/>
        </w:rPr>
        <w:t>23)</w:t>
      </w:r>
      <w:r w:rsidRPr="00EA3268">
        <w:rPr>
          <w:rFonts w:ascii="Times New Roman" w:eastAsia="Times New Roman" w:hAnsi="Times New Roman" w:cs="Times New Roman"/>
          <w:kern w:val="0"/>
          <w:sz w:val="24"/>
          <w:szCs w:val="24"/>
          <w:lang w:eastAsia="et-EE"/>
          <w14:ligatures w14:val="none"/>
        </w:rPr>
        <w:t xml:space="preserve"> paragrahvi 35 lõige 4 muudetakse ja sõnastatakse järgmiselt: </w:t>
      </w:r>
    </w:p>
    <w:p w14:paraId="2B63107F"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127CA385" w14:textId="1C010614"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EA3268">
        <w:rPr>
          <w:rFonts w:ascii="Times New Roman" w:eastAsia="Times New Roman" w:hAnsi="Times New Roman" w:cs="Times New Roman"/>
          <w:kern w:val="0"/>
          <w:sz w:val="24"/>
          <w:szCs w:val="24"/>
          <w:lang w:eastAsia="et-EE"/>
          <w14:ligatures w14:val="none"/>
        </w:rPr>
        <w:t xml:space="preserve">„(4) Kool </w:t>
      </w:r>
      <w:del w:id="496" w:author="Mari Koik" w:date="2024-05-15T16:52:00Z">
        <w:r w:rsidRPr="00EA3268" w:rsidDel="00007239">
          <w:rPr>
            <w:rFonts w:ascii="Times New Roman" w:eastAsia="Times New Roman" w:hAnsi="Times New Roman" w:cs="Times New Roman"/>
            <w:kern w:val="0"/>
            <w:sz w:val="24"/>
            <w:szCs w:val="24"/>
            <w:lang w:eastAsia="et-EE"/>
            <w14:ligatures w14:val="none"/>
          </w:rPr>
          <w:delText>on kohustatud</w:delText>
        </w:r>
      </w:del>
      <w:ins w:id="497" w:author="Mari Koik" w:date="2024-05-15T16:52:00Z">
        <w:r w:rsidR="00007239">
          <w:rPr>
            <w:rFonts w:ascii="Times New Roman" w:eastAsia="Times New Roman" w:hAnsi="Times New Roman" w:cs="Times New Roman"/>
            <w:kern w:val="0"/>
            <w:sz w:val="24"/>
            <w:szCs w:val="24"/>
            <w:lang w:eastAsia="et-EE"/>
            <w14:ligatures w14:val="none"/>
          </w:rPr>
          <w:t>peab</w:t>
        </w:r>
      </w:ins>
      <w:r w:rsidRPr="00EA3268">
        <w:rPr>
          <w:rFonts w:ascii="Times New Roman" w:eastAsia="Times New Roman" w:hAnsi="Times New Roman" w:cs="Times New Roman"/>
          <w:kern w:val="0"/>
          <w:sz w:val="24"/>
          <w:szCs w:val="24"/>
          <w:lang w:eastAsia="et-EE"/>
          <w14:ligatures w14:val="none"/>
        </w:rPr>
        <w:t xml:space="preserve"> õppest puudumiste üle arvestust</w:t>
      </w:r>
      <w:del w:id="498" w:author="Mari Koik" w:date="2024-05-15T16:52:00Z">
        <w:r w:rsidRPr="00EA3268" w:rsidDel="00007239">
          <w:rPr>
            <w:rFonts w:ascii="Times New Roman" w:eastAsia="Times New Roman" w:hAnsi="Times New Roman" w:cs="Times New Roman"/>
            <w:kern w:val="0"/>
            <w:sz w:val="24"/>
            <w:szCs w:val="24"/>
            <w:lang w:eastAsia="et-EE"/>
            <w14:ligatures w14:val="none"/>
          </w:rPr>
          <w:delText xml:space="preserve"> pidama</w:delText>
        </w:r>
      </w:del>
      <w:r w:rsidRPr="00EA3268">
        <w:rPr>
          <w:rFonts w:ascii="Times New Roman" w:eastAsia="Times New Roman" w:hAnsi="Times New Roman" w:cs="Times New Roman"/>
          <w:kern w:val="0"/>
          <w:sz w:val="24"/>
          <w:szCs w:val="24"/>
          <w:lang w:eastAsia="et-EE"/>
          <w14:ligatures w14:val="none"/>
        </w:rPr>
        <w:t xml:space="preserve">.“; </w:t>
      </w:r>
    </w:p>
    <w:p w14:paraId="5299CE7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FF0000"/>
          <w:sz w:val="24"/>
          <w:szCs w:val="24"/>
          <w:lang w:eastAsia="et-EE"/>
        </w:rPr>
      </w:pPr>
    </w:p>
    <w:p w14:paraId="71920743"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b/>
          <w:bCs/>
          <w:kern w:val="0"/>
          <w:sz w:val="24"/>
          <w:szCs w:val="24"/>
          <w:lang w:eastAsia="et-EE"/>
          <w14:ligatures w14:val="none"/>
        </w:rPr>
        <w:t>24)</w:t>
      </w:r>
      <w:r w:rsidRPr="00EA3268">
        <w:rPr>
          <w:rFonts w:ascii="Times New Roman" w:eastAsia="Times New Roman" w:hAnsi="Times New Roman" w:cs="Times New Roman"/>
          <w:kern w:val="0"/>
          <w:sz w:val="24"/>
          <w:szCs w:val="24"/>
          <w:lang w:eastAsia="et-EE"/>
          <w14:ligatures w14:val="none"/>
        </w:rPr>
        <w:t xml:space="preserve"> paragrahv 36 muudetakse ja sõnastatakse järgmiselt: </w:t>
      </w:r>
    </w:p>
    <w:p w14:paraId="0A2D8E5A"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bookmarkStart w:id="499" w:name="_Hlk158286427"/>
    </w:p>
    <w:p w14:paraId="10BAD3A9" w14:textId="620C58AC"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w:t>
      </w:r>
      <w:r w:rsidRPr="00EA3268">
        <w:rPr>
          <w:rFonts w:ascii="Times New Roman" w:eastAsia="Times New Roman" w:hAnsi="Times New Roman" w:cs="Times New Roman"/>
          <w:b/>
          <w:bCs/>
          <w:kern w:val="0"/>
          <w:sz w:val="24"/>
          <w:szCs w:val="24"/>
          <w:lang w:eastAsia="et-EE"/>
          <w14:ligatures w14:val="none"/>
        </w:rPr>
        <w:t xml:space="preserve">§ 36. Õppimiskohustusliku õpilase </w:t>
      </w:r>
      <w:r w:rsidRPr="004F2F34">
        <w:rPr>
          <w:rFonts w:ascii="Times New Roman" w:eastAsia="Times New Roman" w:hAnsi="Times New Roman" w:cs="Times New Roman"/>
          <w:b/>
          <w:bCs/>
          <w:kern w:val="0"/>
          <w:sz w:val="24"/>
          <w:szCs w:val="24"/>
          <w:lang w:eastAsia="et-EE"/>
          <w14:ligatures w14:val="none"/>
        </w:rPr>
        <w:t>õppest</w:t>
      </w:r>
      <w:r w:rsidRPr="00EA3268">
        <w:rPr>
          <w:rFonts w:ascii="Times New Roman" w:eastAsia="Times New Roman" w:hAnsi="Times New Roman" w:cs="Times New Roman"/>
          <w:b/>
          <w:bCs/>
          <w:kern w:val="0"/>
          <w:sz w:val="24"/>
          <w:szCs w:val="24"/>
          <w:lang w:eastAsia="et-EE"/>
          <w14:ligatures w14:val="none"/>
        </w:rPr>
        <w:t xml:space="preserve"> puudumisest teavitamine ja rakendatavad meetmed</w:t>
      </w:r>
    </w:p>
    <w:p w14:paraId="6A56C060"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p>
    <w:p w14:paraId="1D1F15BE"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lastRenderedPageBreak/>
        <w:t xml:space="preserve">(1) </w:t>
      </w:r>
      <w:bookmarkStart w:id="500" w:name="_Hlk157499420"/>
      <w:r w:rsidRPr="00EA3268">
        <w:rPr>
          <w:rFonts w:ascii="Times New Roman" w:eastAsia="Times New Roman" w:hAnsi="Times New Roman" w:cs="Times New Roman"/>
          <w:kern w:val="0"/>
          <w:sz w:val="24"/>
          <w:szCs w:val="24"/>
          <w:lang w:eastAsia="et-EE"/>
          <w14:ligatures w14:val="none"/>
        </w:rPr>
        <w:t>Vanem teavitab kooli õpilase õppest puudumisest ja selle põhjustest hiljemalt esimesel õppest puudumise päeval. Kui vanem ei ole kooli õpilase puudumisest teavitanud, teavitab kool sellest vanemat hiljemalt järgmisel õppepäeval.</w:t>
      </w:r>
      <w:bookmarkEnd w:id="500"/>
    </w:p>
    <w:p w14:paraId="4C91DEF5"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13233B0B" w14:textId="4A04C9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(2) Kui on tekkinud põhjendatud kahtlus, et õpilase puudumise põhjenduseks on esitatud ebaõigeid andmeid, </w:t>
      </w:r>
      <w:del w:id="501" w:author="Mari Koik" w:date="2024-05-15T16:52:00Z">
        <w:r w:rsidRPr="00EA3268" w:rsidDel="00007239">
          <w:rPr>
            <w:rFonts w:ascii="Times New Roman" w:eastAsia="Times New Roman" w:hAnsi="Times New Roman" w:cs="Times New Roman"/>
            <w:kern w:val="0"/>
            <w:sz w:val="24"/>
            <w:szCs w:val="24"/>
            <w:lang w:eastAsia="et-EE"/>
            <w14:ligatures w14:val="none"/>
          </w:rPr>
          <w:delText xml:space="preserve">on </w:delText>
        </w:r>
      </w:del>
      <w:ins w:id="502" w:author="Mari Koik" w:date="2024-05-15T16:52:00Z">
        <w:r w:rsidR="00007239">
          <w:rPr>
            <w:rFonts w:ascii="Times New Roman" w:eastAsia="Times New Roman" w:hAnsi="Times New Roman" w:cs="Times New Roman"/>
            <w:kern w:val="0"/>
            <w:sz w:val="24"/>
            <w:szCs w:val="24"/>
            <w:lang w:eastAsia="et-EE"/>
            <w14:ligatures w14:val="none"/>
          </w:rPr>
          <w:t>võib</w:t>
        </w:r>
        <w:r w:rsidR="00007239" w:rsidRPr="00EA3268">
          <w:rPr>
            <w:rFonts w:ascii="Times New Roman" w:eastAsia="Times New Roman" w:hAnsi="Times New Roman" w:cs="Times New Roman"/>
            <w:kern w:val="0"/>
            <w:sz w:val="24"/>
            <w:szCs w:val="24"/>
            <w:lang w:eastAsia="et-EE"/>
            <w14:ligatures w14:val="none"/>
          </w:rPr>
          <w:t xml:space="preserve"> </w:t>
        </w:r>
      </w:ins>
      <w:r w:rsidRPr="00EA3268">
        <w:rPr>
          <w:rFonts w:ascii="Times New Roman" w:eastAsia="Times New Roman" w:hAnsi="Times New Roman" w:cs="Times New Roman"/>
          <w:kern w:val="0"/>
          <w:sz w:val="24"/>
          <w:szCs w:val="24"/>
          <w:lang w:eastAsia="et-EE"/>
          <w14:ligatures w14:val="none"/>
        </w:rPr>
        <w:t>kool</w:t>
      </w:r>
      <w:del w:id="503" w:author="Mari Koik" w:date="2024-05-15T16:52:00Z">
        <w:r w:rsidRPr="00EA3268" w:rsidDel="00007239">
          <w:rPr>
            <w:rFonts w:ascii="Times New Roman" w:eastAsia="Times New Roman" w:hAnsi="Times New Roman" w:cs="Times New Roman"/>
            <w:kern w:val="0"/>
            <w:sz w:val="24"/>
            <w:szCs w:val="24"/>
            <w:lang w:eastAsia="et-EE"/>
            <w14:ligatures w14:val="none"/>
          </w:rPr>
          <w:delText>il õigus</w:delText>
        </w:r>
      </w:del>
      <w:r w:rsidRPr="00EA3268">
        <w:rPr>
          <w:rFonts w:ascii="Times New Roman" w:eastAsia="Times New Roman" w:hAnsi="Times New Roman" w:cs="Times New Roman"/>
          <w:kern w:val="0"/>
          <w:sz w:val="24"/>
          <w:szCs w:val="24"/>
          <w:lang w:eastAsia="et-EE"/>
          <w14:ligatures w14:val="none"/>
        </w:rPr>
        <w:t xml:space="preserve"> küsida vanemalt </w:t>
      </w:r>
      <w:del w:id="504" w:author="Mari Koik" w:date="2024-05-14T18:27:00Z">
        <w:r w:rsidRPr="00EA3268" w:rsidDel="00A353E5">
          <w:rPr>
            <w:rFonts w:ascii="Times New Roman" w:eastAsia="Times New Roman" w:hAnsi="Times New Roman" w:cs="Times New Roman"/>
            <w:kern w:val="0"/>
            <w:sz w:val="24"/>
            <w:szCs w:val="24"/>
            <w:lang w:eastAsia="et-EE"/>
            <w14:ligatures w14:val="none"/>
          </w:rPr>
          <w:delText xml:space="preserve">täiendavat </w:delText>
        </w:r>
      </w:del>
      <w:ins w:id="505" w:author="Mari Koik" w:date="2024-05-14T18:27:00Z">
        <w:r w:rsidR="00A353E5">
          <w:rPr>
            <w:rFonts w:ascii="Times New Roman" w:eastAsia="Times New Roman" w:hAnsi="Times New Roman" w:cs="Times New Roman"/>
            <w:kern w:val="0"/>
            <w:sz w:val="24"/>
            <w:szCs w:val="24"/>
            <w:lang w:eastAsia="et-EE"/>
            <w14:ligatures w14:val="none"/>
          </w:rPr>
          <w:t>lisa</w:t>
        </w:r>
      </w:ins>
      <w:r w:rsidRPr="00EA3268">
        <w:rPr>
          <w:rFonts w:ascii="Times New Roman" w:eastAsia="Times New Roman" w:hAnsi="Times New Roman" w:cs="Times New Roman"/>
          <w:kern w:val="0"/>
          <w:sz w:val="24"/>
          <w:szCs w:val="24"/>
          <w:lang w:eastAsia="et-EE"/>
          <w14:ligatures w14:val="none"/>
        </w:rPr>
        <w:t>selgitust.</w:t>
      </w:r>
    </w:p>
    <w:p w14:paraId="499CC6E6"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1E873E59"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(3) </w:t>
      </w:r>
      <w:bookmarkStart w:id="506" w:name="_Hlk157499703"/>
      <w:r w:rsidRPr="00EA3268">
        <w:rPr>
          <w:rFonts w:ascii="Times New Roman" w:eastAsia="Times New Roman" w:hAnsi="Times New Roman" w:cs="Times New Roman"/>
          <w:kern w:val="0"/>
          <w:sz w:val="24"/>
          <w:szCs w:val="24"/>
          <w:lang w:eastAsia="et-EE"/>
          <w14:ligatures w14:val="none"/>
        </w:rPr>
        <w:t xml:space="preserve">Õpilase puhul, </w:t>
      </w:r>
      <w:bookmarkStart w:id="507" w:name="_Hlk157505035"/>
      <w:r w:rsidRPr="00EA3268">
        <w:rPr>
          <w:rFonts w:ascii="Times New Roman" w:eastAsia="Times New Roman" w:hAnsi="Times New Roman" w:cs="Times New Roman"/>
          <w:kern w:val="0"/>
          <w:sz w:val="24"/>
          <w:szCs w:val="24"/>
          <w:lang w:eastAsia="et-EE"/>
          <w14:ligatures w14:val="none"/>
        </w:rPr>
        <w:t>kes rohkem kui kahe nädala jooksul puudub õppest korduvalt põhjuseta ja kellel on võlgnevusi õppetöös ning kelle puhul on õpetajad või tugispetsialistid esitanud kirjalikke või suulisi tähelepanekud toe</w:t>
      </w:r>
      <w:del w:id="508" w:author="Mari Koik" w:date="2024-05-14T18:31:00Z">
        <w:r w:rsidRPr="00EA3268" w:rsidDel="00A353E5">
          <w:rPr>
            <w:rFonts w:ascii="Times New Roman" w:eastAsia="Times New Roman" w:hAnsi="Times New Roman" w:cs="Times New Roman"/>
            <w:kern w:val="0"/>
            <w:sz w:val="24"/>
            <w:szCs w:val="24"/>
            <w:lang w:eastAsia="et-EE"/>
            <w14:ligatures w14:val="none"/>
          </w:rPr>
          <w:delText xml:space="preserve"> </w:delText>
        </w:r>
      </w:del>
      <w:r w:rsidRPr="00EA3268">
        <w:rPr>
          <w:rFonts w:ascii="Times New Roman" w:eastAsia="Times New Roman" w:hAnsi="Times New Roman" w:cs="Times New Roman"/>
          <w:kern w:val="0"/>
          <w:sz w:val="24"/>
          <w:szCs w:val="24"/>
          <w:lang w:eastAsia="et-EE"/>
          <w14:ligatures w14:val="none"/>
        </w:rPr>
        <w:t>vajaduse kohta</w:t>
      </w:r>
      <w:bookmarkEnd w:id="507"/>
      <w:r w:rsidRPr="00EA3268">
        <w:rPr>
          <w:rFonts w:ascii="Times New Roman" w:eastAsia="Times New Roman" w:hAnsi="Times New Roman" w:cs="Times New Roman"/>
          <w:kern w:val="0"/>
          <w:sz w:val="24"/>
          <w:szCs w:val="24"/>
          <w:lang w:eastAsia="et-EE"/>
          <w14:ligatures w14:val="none"/>
        </w:rPr>
        <w:t>, on koolil kohustus hinnata:</w:t>
      </w:r>
    </w:p>
    <w:p w14:paraId="456F992C" w14:textId="04D43B54"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1) osutatud toe piisavust</w:t>
      </w:r>
      <w:ins w:id="509" w:author="Mari Koik" w:date="2024-05-14T18:29:00Z">
        <w:r w:rsidR="00A353E5">
          <w:rPr>
            <w:rFonts w:ascii="Times New Roman" w:eastAsia="Times New Roman" w:hAnsi="Times New Roman" w:cs="Times New Roman"/>
            <w:kern w:val="0"/>
            <w:sz w:val="24"/>
            <w:szCs w:val="24"/>
            <w:lang w:eastAsia="et-EE"/>
            <w14:ligatures w14:val="none"/>
          </w:rPr>
          <w:t>,</w:t>
        </w:r>
      </w:ins>
      <w:del w:id="510" w:author="Mari Koik" w:date="2024-05-14T18:29:00Z">
        <w:r w:rsidRPr="00EA3268" w:rsidDel="00A353E5">
          <w:rPr>
            <w:rFonts w:ascii="Times New Roman" w:eastAsia="Times New Roman" w:hAnsi="Times New Roman" w:cs="Times New Roman"/>
            <w:kern w:val="0"/>
            <w:sz w:val="24"/>
            <w:szCs w:val="24"/>
            <w:lang w:eastAsia="et-EE"/>
            <w14:ligatures w14:val="none"/>
          </w:rPr>
          <w:delText xml:space="preserve"> ja</w:delText>
        </w:r>
      </w:del>
      <w:r w:rsidRPr="00EA3268">
        <w:rPr>
          <w:rFonts w:ascii="Times New Roman" w:eastAsia="Times New Roman" w:hAnsi="Times New Roman" w:cs="Times New Roman"/>
          <w:kern w:val="0"/>
          <w:sz w:val="24"/>
          <w:szCs w:val="24"/>
          <w:lang w:eastAsia="et-EE"/>
          <w14:ligatures w14:val="none"/>
        </w:rPr>
        <w:t xml:space="preserve"> </w:t>
      </w:r>
      <w:del w:id="511" w:author="Mari Koik" w:date="2024-05-14T18:28:00Z">
        <w:r w:rsidRPr="004F2F34" w:rsidDel="00A353E5">
          <w:rPr>
            <w:rFonts w:ascii="Times New Roman" w:eastAsia="Times New Roman" w:hAnsi="Times New Roman" w:cs="Times New Roman"/>
            <w:kern w:val="0"/>
            <w:sz w:val="24"/>
            <w:szCs w:val="24"/>
            <w:lang w:eastAsia="et-EE"/>
            <w14:ligatures w14:val="none"/>
          </w:rPr>
          <w:delText xml:space="preserve">täiendava </w:delText>
        </w:r>
      </w:del>
      <w:ins w:id="512" w:author="Mari Koik" w:date="2024-05-14T18:28:00Z">
        <w:r w:rsidR="00A353E5" w:rsidRPr="004F2F34">
          <w:rPr>
            <w:rFonts w:ascii="Times New Roman" w:eastAsia="Times New Roman" w:hAnsi="Times New Roman" w:cs="Times New Roman"/>
            <w:kern w:val="0"/>
            <w:sz w:val="24"/>
            <w:szCs w:val="24"/>
            <w:lang w:eastAsia="et-EE"/>
            <w14:ligatures w14:val="none"/>
          </w:rPr>
          <w:t>lisa</w:t>
        </w:r>
      </w:ins>
      <w:r w:rsidRPr="004F2F34">
        <w:rPr>
          <w:rFonts w:ascii="Times New Roman" w:eastAsia="Times New Roman" w:hAnsi="Times New Roman" w:cs="Times New Roman"/>
          <w:kern w:val="0"/>
          <w:sz w:val="24"/>
          <w:szCs w:val="24"/>
          <w:lang w:eastAsia="et-EE"/>
          <w14:ligatures w14:val="none"/>
        </w:rPr>
        <w:t>toe</w:t>
      </w:r>
      <w:r w:rsidRPr="00EA3268">
        <w:rPr>
          <w:rFonts w:ascii="Times New Roman" w:eastAsia="Times New Roman" w:hAnsi="Times New Roman" w:cs="Times New Roman"/>
          <w:kern w:val="0"/>
          <w:sz w:val="24"/>
          <w:szCs w:val="24"/>
          <w:lang w:eastAsia="et-EE"/>
          <w14:ligatures w14:val="none"/>
        </w:rPr>
        <w:t xml:space="preserve"> </w:t>
      </w:r>
      <w:ins w:id="513" w:author="Mari Koik" w:date="2024-05-14T18:29:00Z">
        <w:r w:rsidR="00A353E5">
          <w:rPr>
            <w:rFonts w:ascii="Times New Roman" w:eastAsia="Times New Roman" w:hAnsi="Times New Roman" w:cs="Times New Roman"/>
            <w:kern w:val="0"/>
            <w:sz w:val="24"/>
            <w:szCs w:val="24"/>
            <w:lang w:eastAsia="et-EE"/>
            <w14:ligatures w14:val="none"/>
          </w:rPr>
          <w:t>vajadust</w:t>
        </w:r>
      </w:ins>
      <w:del w:id="514" w:author="Mari Koik" w:date="2024-05-14T18:29:00Z">
        <w:r w:rsidRPr="00EA3268" w:rsidDel="00A353E5">
          <w:rPr>
            <w:rFonts w:ascii="Times New Roman" w:eastAsia="Times New Roman" w:hAnsi="Times New Roman" w:cs="Times New Roman"/>
            <w:kern w:val="0"/>
            <w:sz w:val="24"/>
            <w:szCs w:val="24"/>
            <w:lang w:eastAsia="et-EE"/>
            <w14:ligatures w14:val="none"/>
          </w:rPr>
          <w:delText>rakendamise</w:delText>
        </w:r>
      </w:del>
      <w:r w:rsidRPr="00EA3268">
        <w:rPr>
          <w:rFonts w:ascii="Times New Roman" w:eastAsia="Times New Roman" w:hAnsi="Times New Roman" w:cs="Times New Roman"/>
          <w:kern w:val="0"/>
          <w:sz w:val="24"/>
          <w:szCs w:val="24"/>
          <w:lang w:eastAsia="et-EE"/>
          <w14:ligatures w14:val="none"/>
        </w:rPr>
        <w:t xml:space="preserve"> ning </w:t>
      </w:r>
      <w:ins w:id="515" w:author="Mari Koik" w:date="2024-05-14T18:29:00Z">
        <w:r w:rsidR="00A353E5" w:rsidRPr="00EA3268">
          <w:rPr>
            <w:rFonts w:ascii="Times New Roman" w:eastAsia="Times New Roman" w:hAnsi="Times New Roman" w:cs="Times New Roman"/>
            <w:kern w:val="0"/>
            <w:sz w:val="24"/>
            <w:szCs w:val="24"/>
            <w:lang w:eastAsia="et-EE"/>
            <w14:ligatures w14:val="none"/>
          </w:rPr>
          <w:t xml:space="preserve">toe pakkumiseks </w:t>
        </w:r>
      </w:ins>
      <w:r w:rsidRPr="00EA3268">
        <w:rPr>
          <w:rFonts w:ascii="Times New Roman" w:eastAsia="Times New Roman" w:hAnsi="Times New Roman" w:cs="Times New Roman"/>
          <w:kern w:val="0"/>
          <w:sz w:val="24"/>
          <w:szCs w:val="24"/>
          <w:lang w:eastAsia="et-EE"/>
          <w14:ligatures w14:val="none"/>
        </w:rPr>
        <w:t>kohaliku omavalitsuse kaasamise vajadust</w:t>
      </w:r>
      <w:del w:id="516" w:author="Mari Koik" w:date="2024-05-14T18:29:00Z">
        <w:r w:rsidRPr="00EA3268" w:rsidDel="00A353E5">
          <w:rPr>
            <w:rFonts w:ascii="Times New Roman" w:eastAsia="Times New Roman" w:hAnsi="Times New Roman" w:cs="Times New Roman"/>
            <w:kern w:val="0"/>
            <w:sz w:val="24"/>
            <w:szCs w:val="24"/>
            <w:lang w:eastAsia="et-EE"/>
            <w14:ligatures w14:val="none"/>
          </w:rPr>
          <w:delText xml:space="preserve"> edaspidi toe pakkumiseks</w:delText>
        </w:r>
      </w:del>
      <w:r w:rsidRPr="00EA3268">
        <w:rPr>
          <w:rFonts w:ascii="Times New Roman" w:eastAsia="Times New Roman" w:hAnsi="Times New Roman" w:cs="Times New Roman"/>
          <w:kern w:val="0"/>
          <w:sz w:val="24"/>
          <w:szCs w:val="24"/>
          <w:lang w:eastAsia="et-EE"/>
          <w14:ligatures w14:val="none"/>
        </w:rPr>
        <w:t>;</w:t>
      </w:r>
    </w:p>
    <w:p w14:paraId="655419B4"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2) individuaalse õppekava koostamise vajadust, et vältida õpilünkade teket ja suurenemist;</w:t>
      </w:r>
    </w:p>
    <w:p w14:paraId="666AFDBB"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3) individuaalse õppekava muutmise vajadust, kui õpe toimub individuaalse õppekava alusel;</w:t>
      </w:r>
    </w:p>
    <w:p w14:paraId="3194EBFD"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4) individuaalse </w:t>
      </w:r>
      <w:commentRangeStart w:id="517"/>
      <w:r w:rsidRPr="00EA3268">
        <w:rPr>
          <w:rFonts w:ascii="Times New Roman" w:eastAsia="Times New Roman" w:hAnsi="Times New Roman" w:cs="Times New Roman"/>
          <w:kern w:val="0"/>
          <w:sz w:val="24"/>
          <w:szCs w:val="24"/>
          <w:lang w:eastAsia="et-EE"/>
          <w14:ligatures w14:val="none"/>
        </w:rPr>
        <w:t>karjääriinfo</w:t>
      </w:r>
      <w:commentRangeEnd w:id="517"/>
      <w:r w:rsidR="001E08B5">
        <w:rPr>
          <w:rStyle w:val="Kommentaariviide"/>
        </w:rPr>
        <w:commentReference w:id="517"/>
      </w:r>
      <w:r w:rsidRPr="00EA3268">
        <w:rPr>
          <w:rFonts w:ascii="Times New Roman" w:eastAsia="Times New Roman" w:hAnsi="Times New Roman" w:cs="Times New Roman"/>
          <w:kern w:val="0"/>
          <w:sz w:val="24"/>
          <w:szCs w:val="24"/>
          <w:lang w:eastAsia="et-EE"/>
          <w14:ligatures w14:val="none"/>
        </w:rPr>
        <w:t xml:space="preserve"> vahendamise ja </w:t>
      </w:r>
      <w:r w:rsidRPr="004F2F34">
        <w:rPr>
          <w:rFonts w:ascii="Times New Roman" w:eastAsia="Times New Roman" w:hAnsi="Times New Roman" w:cs="Times New Roman"/>
          <w:kern w:val="0"/>
          <w:sz w:val="24"/>
          <w:szCs w:val="24"/>
          <w:lang w:eastAsia="et-EE"/>
          <w14:ligatures w14:val="none"/>
        </w:rPr>
        <w:t>karjääri</w:t>
      </w:r>
      <w:r w:rsidRPr="00EA3268">
        <w:rPr>
          <w:rFonts w:ascii="Times New Roman" w:eastAsia="Times New Roman" w:hAnsi="Times New Roman" w:cs="Times New Roman"/>
          <w:kern w:val="0"/>
          <w:sz w:val="24"/>
          <w:szCs w:val="24"/>
          <w:lang w:eastAsia="et-EE"/>
          <w14:ligatures w14:val="none"/>
        </w:rPr>
        <w:t>nõustamise vajadust;</w:t>
      </w:r>
    </w:p>
    <w:p w14:paraId="392E28D2" w14:textId="0127888B"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5) edasise õppe ja arengu</w:t>
      </w:r>
      <w:del w:id="518" w:author="Mari Koik" w:date="2024-05-14T18:30:00Z">
        <w:r w:rsidRPr="00EA3268" w:rsidDel="00A353E5">
          <w:rPr>
            <w:rFonts w:ascii="Times New Roman" w:eastAsia="Times New Roman" w:hAnsi="Times New Roman" w:cs="Times New Roman"/>
            <w:kern w:val="0"/>
            <w:sz w:val="24"/>
            <w:szCs w:val="24"/>
            <w:lang w:eastAsia="et-EE"/>
            <w14:ligatures w14:val="none"/>
          </w:rPr>
          <w:delText xml:space="preserve"> </w:delText>
        </w:r>
      </w:del>
      <w:r w:rsidRPr="00EA3268">
        <w:rPr>
          <w:rFonts w:ascii="Times New Roman" w:eastAsia="Times New Roman" w:hAnsi="Times New Roman" w:cs="Times New Roman"/>
          <w:kern w:val="0"/>
          <w:sz w:val="24"/>
          <w:szCs w:val="24"/>
          <w:lang w:eastAsia="et-EE"/>
          <w14:ligatures w14:val="none"/>
        </w:rPr>
        <w:t xml:space="preserve">eesmärkide kavandamiseks vestluse </w:t>
      </w:r>
      <w:del w:id="519" w:author="Mari Koik" w:date="2024-05-14T18:30:00Z">
        <w:r w:rsidRPr="00EA3268" w:rsidDel="00A353E5">
          <w:rPr>
            <w:rFonts w:ascii="Times New Roman" w:eastAsia="Times New Roman" w:hAnsi="Times New Roman" w:cs="Times New Roman"/>
            <w:kern w:val="0"/>
            <w:sz w:val="24"/>
            <w:szCs w:val="24"/>
            <w:lang w:eastAsia="et-EE"/>
            <w14:ligatures w14:val="none"/>
          </w:rPr>
          <w:delText xml:space="preserve">läbiviimise </w:delText>
        </w:r>
      </w:del>
      <w:ins w:id="520" w:author="Mari Koik" w:date="2024-05-14T18:30:00Z">
        <w:r w:rsidR="00A353E5">
          <w:rPr>
            <w:rFonts w:ascii="Times New Roman" w:eastAsia="Times New Roman" w:hAnsi="Times New Roman" w:cs="Times New Roman"/>
            <w:kern w:val="0"/>
            <w:sz w:val="24"/>
            <w:szCs w:val="24"/>
            <w:lang w:eastAsia="et-EE"/>
            <w14:ligatures w14:val="none"/>
          </w:rPr>
          <w:t>pida</w:t>
        </w:r>
        <w:r w:rsidR="00A353E5" w:rsidRPr="00EA3268">
          <w:rPr>
            <w:rFonts w:ascii="Times New Roman" w:eastAsia="Times New Roman" w:hAnsi="Times New Roman" w:cs="Times New Roman"/>
            <w:kern w:val="0"/>
            <w:sz w:val="24"/>
            <w:szCs w:val="24"/>
            <w:lang w:eastAsia="et-EE"/>
            <w14:ligatures w14:val="none"/>
          </w:rPr>
          <w:t xml:space="preserve">mise </w:t>
        </w:r>
      </w:ins>
      <w:r w:rsidRPr="00EA3268">
        <w:rPr>
          <w:rFonts w:ascii="Times New Roman" w:eastAsia="Times New Roman" w:hAnsi="Times New Roman" w:cs="Times New Roman"/>
          <w:kern w:val="0"/>
          <w:sz w:val="24"/>
          <w:szCs w:val="24"/>
          <w:lang w:eastAsia="et-EE"/>
          <w14:ligatures w14:val="none"/>
        </w:rPr>
        <w:t xml:space="preserve">vajadust. </w:t>
      </w:r>
    </w:p>
    <w:p w14:paraId="3AE0C6F2" w14:textId="77777777" w:rsidR="00EA3268" w:rsidRPr="00EA3268" w:rsidRDefault="00EA3268" w:rsidP="00EA3268">
      <w:pPr>
        <w:spacing w:after="0" w:line="240" w:lineRule="auto"/>
        <w:jc w:val="both"/>
        <w:rPr>
          <w:rFonts w:ascii="Times New Roman" w:eastAsia="Times New Roman" w:hAnsi="Times New Roman" w:cs="Times New Roman"/>
          <w:kern w:val="0"/>
          <w:sz w:val="24"/>
          <w:szCs w:val="24"/>
          <w:lang w:eastAsia="et-EE"/>
          <w14:ligatures w14:val="none"/>
        </w:rPr>
      </w:pPr>
    </w:p>
    <w:p w14:paraId="5C3D16C4" w14:textId="3F78E838"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(4) Kui käesoleva paragrahvi lõike 3 alusel </w:t>
      </w:r>
      <w:del w:id="521" w:author="Mari Koik" w:date="2024-05-14T18:31:00Z">
        <w:r w:rsidRPr="00EA3268" w:rsidDel="00A353E5">
          <w:rPr>
            <w:rFonts w:ascii="Times New Roman" w:eastAsia="Times New Roman" w:hAnsi="Times New Roman" w:cs="Times New Roman"/>
            <w:kern w:val="0"/>
            <w:sz w:val="24"/>
            <w:szCs w:val="24"/>
            <w:lang w:eastAsia="et-EE"/>
            <w14:ligatures w14:val="none"/>
          </w:rPr>
          <w:delText xml:space="preserve">läbiviidud </w:delText>
        </w:r>
      </w:del>
      <w:ins w:id="522" w:author="Mari Koik" w:date="2024-05-14T18:31:00Z">
        <w:r w:rsidR="00A353E5">
          <w:rPr>
            <w:rFonts w:ascii="Times New Roman" w:eastAsia="Times New Roman" w:hAnsi="Times New Roman" w:cs="Times New Roman"/>
            <w:kern w:val="0"/>
            <w:sz w:val="24"/>
            <w:szCs w:val="24"/>
            <w:lang w:eastAsia="et-EE"/>
            <w14:ligatures w14:val="none"/>
          </w:rPr>
          <w:t>tehtu</w:t>
        </w:r>
        <w:r w:rsidR="00A353E5" w:rsidRPr="00EA3268">
          <w:rPr>
            <w:rFonts w:ascii="Times New Roman" w:eastAsia="Times New Roman" w:hAnsi="Times New Roman" w:cs="Times New Roman"/>
            <w:kern w:val="0"/>
            <w:sz w:val="24"/>
            <w:szCs w:val="24"/>
            <w:lang w:eastAsia="et-EE"/>
            <w14:ligatures w14:val="none"/>
          </w:rPr>
          <w:t xml:space="preserve">d </w:t>
        </w:r>
      </w:ins>
      <w:r w:rsidRPr="00EA3268">
        <w:rPr>
          <w:rFonts w:ascii="Times New Roman" w:eastAsia="Times New Roman" w:hAnsi="Times New Roman" w:cs="Times New Roman"/>
          <w:kern w:val="0"/>
          <w:sz w:val="24"/>
          <w:szCs w:val="24"/>
          <w:lang w:eastAsia="et-EE"/>
          <w14:ligatures w14:val="none"/>
        </w:rPr>
        <w:t xml:space="preserve">hindamise tulemusena tuvastatakse </w:t>
      </w:r>
      <w:del w:id="523" w:author="Mari Koik" w:date="2024-05-14T18:32:00Z">
        <w:r w:rsidRPr="00EA3268" w:rsidDel="00A353E5">
          <w:rPr>
            <w:rFonts w:ascii="Times New Roman" w:eastAsia="Times New Roman" w:hAnsi="Times New Roman" w:cs="Times New Roman"/>
            <w:kern w:val="0"/>
            <w:sz w:val="24"/>
            <w:szCs w:val="24"/>
            <w:lang w:eastAsia="et-EE"/>
            <w14:ligatures w14:val="none"/>
          </w:rPr>
          <w:delText xml:space="preserve">täiendava </w:delText>
        </w:r>
      </w:del>
      <w:ins w:id="524" w:author="Mari Koik" w:date="2024-05-14T18:32:00Z">
        <w:r w:rsidR="00A353E5">
          <w:rPr>
            <w:rFonts w:ascii="Times New Roman" w:eastAsia="Times New Roman" w:hAnsi="Times New Roman" w:cs="Times New Roman"/>
            <w:kern w:val="0"/>
            <w:sz w:val="24"/>
            <w:szCs w:val="24"/>
            <w:lang w:eastAsia="et-EE"/>
            <w14:ligatures w14:val="none"/>
          </w:rPr>
          <w:t>lisa</w:t>
        </w:r>
      </w:ins>
      <w:r w:rsidRPr="00EA3268">
        <w:rPr>
          <w:rFonts w:ascii="Times New Roman" w:eastAsia="Times New Roman" w:hAnsi="Times New Roman" w:cs="Times New Roman"/>
          <w:kern w:val="0"/>
          <w:sz w:val="24"/>
          <w:szCs w:val="24"/>
          <w:lang w:eastAsia="et-EE"/>
          <w14:ligatures w14:val="none"/>
        </w:rPr>
        <w:t>toe</w:t>
      </w:r>
      <w:del w:id="525" w:author="Mari Koik" w:date="2024-05-14T18:32:00Z">
        <w:r w:rsidRPr="00EA3268" w:rsidDel="00A353E5">
          <w:rPr>
            <w:rFonts w:ascii="Times New Roman" w:eastAsia="Times New Roman" w:hAnsi="Times New Roman" w:cs="Times New Roman"/>
            <w:kern w:val="0"/>
            <w:sz w:val="24"/>
            <w:szCs w:val="24"/>
            <w:lang w:eastAsia="et-EE"/>
            <w14:ligatures w14:val="none"/>
          </w:rPr>
          <w:delText xml:space="preserve"> rakendamise</w:delText>
        </w:r>
      </w:del>
      <w:r w:rsidRPr="00EA3268">
        <w:rPr>
          <w:rFonts w:ascii="Times New Roman" w:eastAsia="Times New Roman" w:hAnsi="Times New Roman" w:cs="Times New Roman"/>
          <w:kern w:val="0"/>
          <w:sz w:val="24"/>
          <w:szCs w:val="24"/>
          <w:lang w:eastAsia="et-EE"/>
          <w14:ligatures w14:val="none"/>
        </w:rPr>
        <w:t>, kohaliku omavalitsuse kaasamise, individuaalse õppekava koostamise või muutmise</w:t>
      </w:r>
      <w:del w:id="526" w:author="Mari Koik" w:date="2024-05-14T18:32:00Z">
        <w:r w:rsidRPr="00EA3268" w:rsidDel="00A353E5">
          <w:rPr>
            <w:rFonts w:ascii="Times New Roman" w:eastAsia="Times New Roman" w:hAnsi="Times New Roman" w:cs="Times New Roman"/>
            <w:kern w:val="0"/>
            <w:sz w:val="24"/>
            <w:szCs w:val="24"/>
            <w:lang w:eastAsia="et-EE"/>
            <w14:ligatures w14:val="none"/>
          </w:rPr>
          <w:delText xml:space="preserve"> ja rakendamise</w:delText>
        </w:r>
      </w:del>
      <w:r w:rsidRPr="00EA3268">
        <w:rPr>
          <w:rFonts w:ascii="Times New Roman" w:eastAsia="Times New Roman" w:hAnsi="Times New Roman" w:cs="Times New Roman"/>
          <w:kern w:val="0"/>
          <w:sz w:val="24"/>
          <w:szCs w:val="24"/>
          <w:lang w:eastAsia="et-EE"/>
          <w14:ligatures w14:val="none"/>
        </w:rPr>
        <w:t xml:space="preserve">, </w:t>
      </w:r>
      <w:r w:rsidRPr="004F2F34">
        <w:rPr>
          <w:rFonts w:ascii="Times New Roman" w:eastAsia="Times New Roman" w:hAnsi="Times New Roman" w:cs="Times New Roman"/>
          <w:kern w:val="0"/>
          <w:sz w:val="24"/>
          <w:szCs w:val="24"/>
          <w:lang w:eastAsia="et-EE"/>
          <w14:ligatures w14:val="none"/>
        </w:rPr>
        <w:t>individuaalse karjääriinfo</w:t>
      </w:r>
      <w:r w:rsidRPr="00EA3268">
        <w:rPr>
          <w:rFonts w:ascii="Times New Roman" w:eastAsia="Times New Roman" w:hAnsi="Times New Roman" w:cs="Times New Roman"/>
          <w:kern w:val="0"/>
          <w:sz w:val="24"/>
          <w:szCs w:val="24"/>
          <w:lang w:eastAsia="et-EE"/>
          <w14:ligatures w14:val="none"/>
        </w:rPr>
        <w:t xml:space="preserve"> vahendamise ja karjäärinõustamise või vanemaga vestlemise vajadus, siis rakendab kool vastavaid meetmeid.</w:t>
      </w:r>
    </w:p>
    <w:bookmarkEnd w:id="506"/>
    <w:p w14:paraId="2E9F49C7"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2FDE1256" w14:textId="3D9728FC"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(5) </w:t>
      </w:r>
      <w:r w:rsidRPr="005137AA">
        <w:rPr>
          <w:rFonts w:ascii="Times New Roman" w:eastAsia="Times New Roman" w:hAnsi="Times New Roman" w:cs="Times New Roman"/>
          <w:kern w:val="0"/>
          <w:sz w:val="24"/>
          <w:szCs w:val="24"/>
          <w:lang w:eastAsia="et-EE"/>
          <w14:ligatures w14:val="none"/>
        </w:rPr>
        <w:t>Kui</w:t>
      </w:r>
      <w:r w:rsidRPr="00EA3268">
        <w:rPr>
          <w:rFonts w:ascii="Times New Roman" w:eastAsia="Times New Roman" w:hAnsi="Times New Roman" w:cs="Times New Roman"/>
          <w:kern w:val="0"/>
          <w:sz w:val="24"/>
          <w:szCs w:val="24"/>
          <w:lang w:eastAsia="et-EE"/>
          <w14:ligatures w14:val="none"/>
        </w:rPr>
        <w:t xml:space="preserve"> kooli</w:t>
      </w:r>
      <w:del w:id="527" w:author="Mari Koik" w:date="2024-05-15T17:25:00Z">
        <w:r w:rsidRPr="00EA3268" w:rsidDel="004F2F34">
          <w:rPr>
            <w:rFonts w:ascii="Times New Roman" w:eastAsia="Times New Roman" w:hAnsi="Times New Roman" w:cs="Times New Roman"/>
            <w:kern w:val="0"/>
            <w:sz w:val="24"/>
            <w:szCs w:val="24"/>
            <w:lang w:eastAsia="et-EE"/>
            <w14:ligatures w14:val="none"/>
          </w:rPr>
          <w:delText>poolsed</w:delText>
        </w:r>
      </w:del>
      <w:ins w:id="528" w:author="Mari Koik" w:date="2024-05-15T17:25:00Z">
        <w:r w:rsidR="004F2F34">
          <w:rPr>
            <w:rFonts w:ascii="Times New Roman" w:eastAsia="Times New Roman" w:hAnsi="Times New Roman" w:cs="Times New Roman"/>
            <w:kern w:val="0"/>
            <w:sz w:val="24"/>
            <w:szCs w:val="24"/>
            <w:lang w:eastAsia="et-EE"/>
            <w14:ligatures w14:val="none"/>
          </w:rPr>
          <w:t xml:space="preserve"> rakendatud</w:t>
        </w:r>
      </w:ins>
      <w:r w:rsidRPr="00EA3268">
        <w:rPr>
          <w:rFonts w:ascii="Times New Roman" w:eastAsia="Times New Roman" w:hAnsi="Times New Roman" w:cs="Times New Roman"/>
          <w:kern w:val="0"/>
          <w:sz w:val="24"/>
          <w:szCs w:val="24"/>
          <w:lang w:eastAsia="et-EE"/>
          <w14:ligatures w14:val="none"/>
        </w:rPr>
        <w:t xml:space="preserve"> meetmed ei avalda mõju või neid ei ole võimalik rakendada põhjusel, et kool ei saa viie õppepäeva jooksul õpilase või vanemaga kontakti, pöördub kool järgmiste meetmete rakendamiseks valla- või linnavalitsuse poole.</w:t>
      </w:r>
    </w:p>
    <w:p w14:paraId="75724C2C" w14:textId="77777777" w:rsidR="00EA3268" w:rsidRPr="00EA3268" w:rsidRDefault="00EA3268" w:rsidP="00BB64CD">
      <w:pPr>
        <w:spacing w:after="0" w:line="240" w:lineRule="auto"/>
        <w:jc w:val="both"/>
        <w:rPr>
          <w:rFonts w:ascii="Times New Roman" w:eastAsia="Times New Roman" w:hAnsi="Times New Roman" w:cs="Times New Roman"/>
          <w:color w:val="FF0000"/>
          <w:kern w:val="0"/>
          <w:sz w:val="24"/>
          <w:szCs w:val="24"/>
          <w:lang w:eastAsia="et-EE"/>
          <w14:ligatures w14:val="none"/>
        </w:rPr>
      </w:pPr>
    </w:p>
    <w:p w14:paraId="3CE13982" w14:textId="58146424"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kern w:val="0"/>
          <w:sz w:val="24"/>
          <w:szCs w:val="24"/>
          <w:lang w:eastAsia="et-EE"/>
          <w14:ligatures w14:val="none"/>
        </w:rPr>
        <w:t xml:space="preserve">(6) </w:t>
      </w:r>
      <w:bookmarkStart w:id="529" w:name="_Hlk157504697"/>
      <w:r w:rsidRPr="00EA3268">
        <w:rPr>
          <w:rFonts w:ascii="Times New Roman" w:eastAsia="Times New Roman" w:hAnsi="Times New Roman" w:cs="Times New Roman"/>
          <w:kern w:val="0"/>
          <w:sz w:val="24"/>
          <w:szCs w:val="24"/>
          <w:lang w:eastAsia="et-EE"/>
          <w14:ligatures w14:val="none"/>
        </w:rPr>
        <w:t>Direktor või kooli pidaja määrab isiku, kelle tööülesannete hulka kuulub õppimiskohustusega seotud info</w:t>
      </w:r>
      <w:ins w:id="530" w:author="Mari Koik" w:date="2024-05-14T18:34:00Z">
        <w:r w:rsidR="005137AA">
          <w:rPr>
            <w:rFonts w:ascii="Times New Roman" w:eastAsia="Times New Roman" w:hAnsi="Times New Roman" w:cs="Times New Roman"/>
            <w:kern w:val="0"/>
            <w:sz w:val="24"/>
            <w:szCs w:val="24"/>
            <w:lang w:eastAsia="et-EE"/>
            <w14:ligatures w14:val="none"/>
          </w:rPr>
          <w:t xml:space="preserve"> </w:t>
        </w:r>
        <w:r w:rsidR="005137AA" w:rsidRPr="00EA3268">
          <w:rPr>
            <w:rFonts w:ascii="Times New Roman" w:eastAsia="Times New Roman" w:hAnsi="Times New Roman" w:cs="Times New Roman"/>
            <w:kern w:val="0"/>
            <w:sz w:val="24"/>
            <w:szCs w:val="24"/>
            <w:lang w:eastAsia="et-EE"/>
            <w14:ligatures w14:val="none"/>
          </w:rPr>
          <w:t xml:space="preserve">valla- või linnavalitsusega </w:t>
        </w:r>
      </w:ins>
      <w:del w:id="531" w:author="Mari Koik" w:date="2024-05-14T18:34:00Z">
        <w:r w:rsidRPr="00EA3268" w:rsidDel="005137AA">
          <w:rPr>
            <w:rFonts w:ascii="Times New Roman" w:eastAsia="Times New Roman" w:hAnsi="Times New Roman" w:cs="Times New Roman"/>
            <w:kern w:val="0"/>
            <w:sz w:val="24"/>
            <w:szCs w:val="24"/>
            <w:lang w:eastAsia="et-EE"/>
            <w14:ligatures w14:val="none"/>
          </w:rPr>
          <w:delText xml:space="preserve">vahetuse </w:delText>
        </w:r>
      </w:del>
      <w:ins w:id="532" w:author="Mari Koik" w:date="2024-05-14T18:34:00Z">
        <w:r w:rsidR="005137AA" w:rsidRPr="00EA3268">
          <w:rPr>
            <w:rFonts w:ascii="Times New Roman" w:eastAsia="Times New Roman" w:hAnsi="Times New Roman" w:cs="Times New Roman"/>
            <w:kern w:val="0"/>
            <w:sz w:val="24"/>
            <w:szCs w:val="24"/>
            <w:lang w:eastAsia="et-EE"/>
            <w14:ligatures w14:val="none"/>
          </w:rPr>
          <w:t>vahet</w:t>
        </w:r>
        <w:r w:rsidR="005137AA">
          <w:rPr>
            <w:rFonts w:ascii="Times New Roman" w:eastAsia="Times New Roman" w:hAnsi="Times New Roman" w:cs="Times New Roman"/>
            <w:kern w:val="0"/>
            <w:sz w:val="24"/>
            <w:szCs w:val="24"/>
            <w:lang w:eastAsia="et-EE"/>
            <w14:ligatures w14:val="none"/>
          </w:rPr>
          <w:t>ami</w:t>
        </w:r>
        <w:r w:rsidR="005137AA" w:rsidRPr="00EA3268">
          <w:rPr>
            <w:rFonts w:ascii="Times New Roman" w:eastAsia="Times New Roman" w:hAnsi="Times New Roman" w:cs="Times New Roman"/>
            <w:kern w:val="0"/>
            <w:sz w:val="24"/>
            <w:szCs w:val="24"/>
            <w:lang w:eastAsia="et-EE"/>
            <w14:ligatures w14:val="none"/>
          </w:rPr>
          <w:t xml:space="preserve">se </w:t>
        </w:r>
      </w:ins>
      <w:r w:rsidRPr="00EA3268">
        <w:rPr>
          <w:rFonts w:ascii="Times New Roman" w:eastAsia="Times New Roman" w:hAnsi="Times New Roman" w:cs="Times New Roman"/>
          <w:kern w:val="0"/>
          <w:sz w:val="24"/>
          <w:szCs w:val="24"/>
          <w:lang w:eastAsia="et-EE"/>
          <w14:ligatures w14:val="none"/>
        </w:rPr>
        <w:t>ko</w:t>
      </w:r>
      <w:del w:id="533" w:author="Mari Koik" w:date="2024-05-15T17:25:00Z">
        <w:r w:rsidRPr="00EA3268" w:rsidDel="004F2F34">
          <w:rPr>
            <w:rFonts w:ascii="Times New Roman" w:eastAsia="Times New Roman" w:hAnsi="Times New Roman" w:cs="Times New Roman"/>
            <w:kern w:val="0"/>
            <w:sz w:val="24"/>
            <w:szCs w:val="24"/>
            <w:lang w:eastAsia="et-EE"/>
            <w14:ligatures w14:val="none"/>
          </w:rPr>
          <w:delText>ordineeri</w:delText>
        </w:r>
      </w:del>
      <w:ins w:id="534" w:author="Mari Koik" w:date="2024-05-15T17:25:00Z">
        <w:r w:rsidR="004F2F34">
          <w:rPr>
            <w:rFonts w:ascii="Times New Roman" w:eastAsia="Times New Roman" w:hAnsi="Times New Roman" w:cs="Times New Roman"/>
            <w:kern w:val="0"/>
            <w:sz w:val="24"/>
            <w:szCs w:val="24"/>
            <w:lang w:eastAsia="et-EE"/>
            <w14:ligatures w14:val="none"/>
          </w:rPr>
          <w:t>rralda</w:t>
        </w:r>
      </w:ins>
      <w:r w:rsidRPr="00EA3268">
        <w:rPr>
          <w:rFonts w:ascii="Times New Roman" w:eastAsia="Times New Roman" w:hAnsi="Times New Roman" w:cs="Times New Roman"/>
          <w:kern w:val="0"/>
          <w:sz w:val="24"/>
          <w:szCs w:val="24"/>
          <w:lang w:eastAsia="et-EE"/>
          <w14:ligatures w14:val="none"/>
        </w:rPr>
        <w:t>mine</w:t>
      </w:r>
      <w:del w:id="535" w:author="Mari Koik" w:date="2024-05-14T18:34:00Z">
        <w:r w:rsidRPr="00EA3268" w:rsidDel="005137AA">
          <w:rPr>
            <w:rFonts w:ascii="Times New Roman" w:eastAsia="Times New Roman" w:hAnsi="Times New Roman" w:cs="Times New Roman"/>
            <w:kern w:val="0"/>
            <w:sz w:val="24"/>
            <w:szCs w:val="24"/>
            <w:lang w:eastAsia="et-EE"/>
            <w14:ligatures w14:val="none"/>
          </w:rPr>
          <w:delText xml:space="preserve"> valla- või linnavalitsusega</w:delText>
        </w:r>
      </w:del>
      <w:r w:rsidRPr="00EA3268">
        <w:rPr>
          <w:rFonts w:ascii="Times New Roman" w:eastAsia="Times New Roman" w:hAnsi="Times New Roman" w:cs="Times New Roman"/>
          <w:kern w:val="0"/>
          <w:sz w:val="24"/>
          <w:szCs w:val="24"/>
          <w:lang w:eastAsia="et-EE"/>
          <w14:ligatures w14:val="none"/>
        </w:rPr>
        <w:t xml:space="preserve">.“; </w:t>
      </w:r>
    </w:p>
    <w:bookmarkEnd w:id="499"/>
    <w:bookmarkEnd w:id="529"/>
    <w:p w14:paraId="2767FE14"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p>
    <w:p w14:paraId="5B8B148A" w14:textId="4E36A195"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b/>
          <w:bCs/>
          <w:kern w:val="0"/>
          <w:sz w:val="24"/>
          <w:szCs w:val="24"/>
          <w:lang w:eastAsia="et-EE"/>
          <w14:ligatures w14:val="none"/>
        </w:rPr>
        <w:t>25)</w:t>
      </w:r>
      <w:r w:rsidRPr="00EA3268">
        <w:rPr>
          <w:rFonts w:ascii="Times New Roman" w:eastAsia="Times New Roman" w:hAnsi="Times New Roman" w:cs="Times New Roman"/>
          <w:kern w:val="0"/>
          <w:sz w:val="24"/>
          <w:szCs w:val="24"/>
          <w:lang w:eastAsia="et-EE"/>
          <w14:ligatures w14:val="none"/>
        </w:rPr>
        <w:t xml:space="preserve"> paragrahvi 37 lõiget 5 </w:t>
      </w:r>
      <w:ins w:id="536" w:author="Mari Koik" w:date="2024-05-14T18:34:00Z">
        <w:r w:rsidR="005137AA">
          <w:rPr>
            <w:rFonts w:ascii="Times New Roman" w:eastAsia="Times New Roman" w:hAnsi="Times New Roman" w:cs="Times New Roman"/>
            <w:kern w:val="0"/>
            <w:sz w:val="24"/>
            <w:szCs w:val="24"/>
            <w:lang w:eastAsia="et-EE"/>
            <w14:ligatures w14:val="none"/>
          </w:rPr>
          <w:t xml:space="preserve">täiendatakse </w:t>
        </w:r>
      </w:ins>
      <w:r w:rsidRPr="00EA3268">
        <w:rPr>
          <w:rFonts w:ascii="Times New Roman" w:eastAsia="Times New Roman" w:hAnsi="Times New Roman" w:cs="Times New Roman"/>
          <w:kern w:val="0"/>
          <w:sz w:val="24"/>
          <w:szCs w:val="24"/>
          <w:lang w:eastAsia="et-EE"/>
          <w14:ligatures w14:val="none"/>
        </w:rPr>
        <w:t xml:space="preserve">teise lausega järgmises sõnastuses: </w:t>
      </w:r>
    </w:p>
    <w:p w14:paraId="019FD2B8" w14:textId="2CEBCB0F"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w:t>
      </w:r>
      <w:bookmarkStart w:id="537" w:name="_Hlk158287484"/>
      <w:r w:rsidRPr="00EA3268">
        <w:rPr>
          <w:rFonts w:ascii="Times New Roman" w:eastAsia="Times New Roman" w:hAnsi="Times New Roman" w:cs="Times New Roman"/>
          <w:color w:val="202020"/>
          <w:kern w:val="0"/>
          <w:sz w:val="24"/>
          <w:szCs w:val="24"/>
          <w:lang w:eastAsia="et-EE"/>
          <w14:ligatures w14:val="none"/>
        </w:rPr>
        <w:t>Käesoleva seaduse § 36 lõikes 3 nimetatud asjaoludel korraldab kool õpilasega  arenguvestluse ühe kuu jooksul hindamise tulemuse tuvastamisest</w:t>
      </w:r>
      <w:ins w:id="538" w:author="Mari Koik" w:date="2024-05-14T18:35:00Z">
        <w:r w:rsidR="005137AA">
          <w:rPr>
            <w:rFonts w:ascii="Times New Roman" w:eastAsia="Times New Roman" w:hAnsi="Times New Roman" w:cs="Times New Roman"/>
            <w:color w:val="202020"/>
            <w:kern w:val="0"/>
            <w:sz w:val="24"/>
            <w:szCs w:val="24"/>
            <w:lang w:eastAsia="et-EE"/>
            <w14:ligatures w14:val="none"/>
          </w:rPr>
          <w:t xml:space="preserve"> arvates</w:t>
        </w:r>
      </w:ins>
      <w:r w:rsidRPr="00EA3268">
        <w:rPr>
          <w:rFonts w:ascii="Times New Roman" w:eastAsia="Times New Roman" w:hAnsi="Times New Roman" w:cs="Times New Roman"/>
          <w:color w:val="202020"/>
          <w:kern w:val="0"/>
          <w:sz w:val="24"/>
          <w:szCs w:val="24"/>
          <w:lang w:eastAsia="et-EE"/>
          <w14:ligatures w14:val="none"/>
        </w:rPr>
        <w:t>.</w:t>
      </w:r>
      <w:bookmarkEnd w:id="537"/>
      <w:r w:rsidRPr="00EA3268">
        <w:rPr>
          <w:rFonts w:ascii="Times New Roman" w:eastAsia="Times New Roman" w:hAnsi="Times New Roman" w:cs="Times New Roman"/>
          <w:color w:val="202020"/>
          <w:kern w:val="0"/>
          <w:sz w:val="24"/>
          <w:szCs w:val="24"/>
          <w:lang w:eastAsia="et-EE"/>
          <w14:ligatures w14:val="none"/>
        </w:rPr>
        <w:t xml:space="preserve">“;   </w:t>
      </w:r>
    </w:p>
    <w:p w14:paraId="6B63957D"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p>
    <w:p w14:paraId="666AC289"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26)</w:t>
      </w:r>
      <w:r w:rsidRPr="00EA3268">
        <w:rPr>
          <w:rFonts w:ascii="Times New Roman" w:eastAsia="Times New Roman" w:hAnsi="Times New Roman" w:cs="Times New Roman"/>
          <w:color w:val="202020"/>
          <w:kern w:val="0"/>
          <w:sz w:val="24"/>
          <w:szCs w:val="24"/>
          <w:lang w:eastAsia="et-EE"/>
          <w14:ligatures w14:val="none"/>
        </w:rPr>
        <w:t xml:space="preserve"> paragrahvi 46 lõikest 5 jäetakse välja tekstiosa </w:t>
      </w:r>
      <w:bookmarkStart w:id="539" w:name="_Hlk157506361"/>
      <w:r w:rsidRPr="00EA3268">
        <w:rPr>
          <w:rFonts w:ascii="Times New Roman" w:eastAsia="Times New Roman" w:hAnsi="Times New Roman" w:cs="Times New Roman"/>
          <w:color w:val="202020"/>
          <w:kern w:val="0"/>
          <w:sz w:val="24"/>
          <w:szCs w:val="24"/>
          <w:lang w:eastAsia="et-EE"/>
          <w14:ligatures w14:val="none"/>
        </w:rPr>
        <w:t xml:space="preserve">„takistusi koolikohustuse täitmisel või“;  </w:t>
      </w:r>
      <w:bookmarkEnd w:id="539"/>
    </w:p>
    <w:p w14:paraId="28B5FD54"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8C44725" w14:textId="7D75A29F"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27)</w:t>
      </w:r>
      <w:r w:rsidRPr="00EA3268">
        <w:rPr>
          <w:rFonts w:ascii="Times New Roman" w:eastAsia="Times New Roman" w:hAnsi="Times New Roman" w:cs="Times New Roman"/>
          <w:color w:val="202020"/>
          <w:kern w:val="0"/>
          <w:sz w:val="24"/>
          <w:szCs w:val="24"/>
          <w:lang w:eastAsia="et-EE"/>
          <w14:ligatures w14:val="none"/>
        </w:rPr>
        <w:t xml:space="preserve"> paragrahvi 50 </w:t>
      </w:r>
      <w:del w:id="540" w:author="Mari Käbi" w:date="2024-05-14T14:46:00Z">
        <w:r w:rsidRPr="00EA3268" w:rsidDel="005A44D1">
          <w:rPr>
            <w:rFonts w:ascii="Times New Roman" w:eastAsia="Times New Roman" w:hAnsi="Times New Roman" w:cs="Times New Roman"/>
            <w:color w:val="202020"/>
            <w:kern w:val="0"/>
            <w:sz w:val="24"/>
            <w:szCs w:val="24"/>
            <w:lang w:eastAsia="et-EE"/>
            <w14:ligatures w14:val="none"/>
          </w:rPr>
          <w:delText xml:space="preserve">lõikeid </w:delText>
        </w:r>
      </w:del>
      <w:ins w:id="541" w:author="Mari Käbi" w:date="2024-05-14T14:46:00Z">
        <w:r w:rsidR="005A44D1">
          <w:rPr>
            <w:rFonts w:ascii="Times New Roman" w:eastAsia="Times New Roman" w:hAnsi="Times New Roman" w:cs="Times New Roman"/>
            <w:color w:val="202020"/>
            <w:kern w:val="0"/>
            <w:sz w:val="24"/>
            <w:szCs w:val="24"/>
            <w:lang w:eastAsia="et-EE"/>
            <w14:ligatures w14:val="none"/>
          </w:rPr>
          <w:t>lõiked</w:t>
        </w:r>
        <w:r w:rsidR="005A44D1" w:rsidRPr="00EA3268">
          <w:rPr>
            <w:rFonts w:ascii="Times New Roman" w:eastAsia="Times New Roman" w:hAnsi="Times New Roman" w:cs="Times New Roman"/>
            <w:color w:val="202020"/>
            <w:kern w:val="0"/>
            <w:sz w:val="24"/>
            <w:szCs w:val="24"/>
            <w:lang w:eastAsia="et-EE"/>
            <w14:ligatures w14:val="none"/>
          </w:rPr>
          <w:t xml:space="preserve"> </w:t>
        </w:r>
      </w:ins>
      <w:r w:rsidRPr="00EA3268">
        <w:rPr>
          <w:rFonts w:ascii="Times New Roman" w:eastAsia="Times New Roman" w:hAnsi="Times New Roman" w:cs="Times New Roman"/>
          <w:color w:val="202020"/>
          <w:kern w:val="0"/>
          <w:sz w:val="24"/>
          <w:szCs w:val="24"/>
          <w:lang w:eastAsia="et-EE"/>
          <w14:ligatures w14:val="none"/>
        </w:rPr>
        <w:t>1</w:t>
      </w:r>
      <w:ins w:id="542" w:author="Mari Koik" w:date="2024-05-14T18:35:00Z">
        <w:r w:rsidR="005137AA">
          <w:rPr>
            <w:rFonts w:ascii="Times New Roman" w:eastAsia="Times New Roman" w:hAnsi="Times New Roman" w:cs="Times New Roman"/>
            <w:color w:val="202020"/>
            <w:kern w:val="0"/>
            <w:sz w:val="24"/>
            <w:szCs w:val="24"/>
            <w:lang w:eastAsia="et-EE"/>
            <w14:ligatures w14:val="none"/>
          </w:rPr>
          <w:t>–</w:t>
        </w:r>
      </w:ins>
      <w:del w:id="543" w:author="Mari Koik" w:date="2024-05-14T18:35:00Z">
        <w:r w:rsidRPr="00EA3268" w:rsidDel="005137AA">
          <w:rPr>
            <w:rFonts w:ascii="Times New Roman" w:eastAsia="Times New Roman" w:hAnsi="Times New Roman" w:cs="Times New Roman"/>
            <w:color w:val="202020"/>
            <w:kern w:val="0"/>
            <w:sz w:val="24"/>
            <w:szCs w:val="24"/>
            <w:lang w:eastAsia="et-EE"/>
            <w14:ligatures w14:val="none"/>
          </w:rPr>
          <w:delText xml:space="preserve"> - </w:delText>
        </w:r>
      </w:del>
      <w:r w:rsidRPr="00EA3268">
        <w:rPr>
          <w:rFonts w:ascii="Times New Roman" w:eastAsia="Times New Roman" w:hAnsi="Times New Roman" w:cs="Times New Roman"/>
          <w:color w:val="202020"/>
          <w:kern w:val="0"/>
          <w:sz w:val="24"/>
          <w:szCs w:val="24"/>
          <w:lang w:eastAsia="et-EE"/>
          <w14:ligatures w14:val="none"/>
        </w:rPr>
        <w:t xml:space="preserve">3 muudetakse ja sõnastatakse järgmiselt: </w:t>
      </w:r>
    </w:p>
    <w:p w14:paraId="4CEA4928" w14:textId="77777777" w:rsidR="00EA3268" w:rsidRPr="00EA3268" w:rsidRDefault="00EA3268" w:rsidP="00BB64CD">
      <w:pPr>
        <w:shd w:val="clear" w:color="auto" w:fill="FFFFFF" w:themeFill="background1"/>
        <w:spacing w:after="0" w:line="240" w:lineRule="auto"/>
        <w:jc w:val="both"/>
        <w:rPr>
          <w:rFonts w:ascii="Times New Roman" w:eastAsia="Times New Roman" w:hAnsi="Times New Roman" w:cs="Times New Roman"/>
          <w:color w:val="FF0000"/>
          <w:sz w:val="24"/>
          <w:szCs w:val="24"/>
          <w:lang w:eastAsia="et-EE"/>
        </w:rPr>
      </w:pPr>
    </w:p>
    <w:p w14:paraId="530560E4" w14:textId="32EBB222" w:rsidR="00EA3268" w:rsidRPr="00EA3268" w:rsidRDefault="00EA3268" w:rsidP="00BB64CD">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bookmarkStart w:id="544" w:name="_Hlk158287697"/>
      <w:r w:rsidRPr="00EA3268">
        <w:rPr>
          <w:rFonts w:ascii="Times New Roman" w:hAnsi="Times New Roman" w:cs="Times New Roman"/>
          <w:color w:val="000000"/>
          <w:sz w:val="24"/>
          <w:szCs w:val="24"/>
          <w:lang w:eastAsia="et-EE"/>
          <w14:ligatures w14:val="none"/>
        </w:rPr>
        <w:t>„(1) Lisaõpet võimaldatakse põhikooli lihtsustatud riikliku õppekava lihtsustatud või toimetulekuõppe alusel põhikooli lõpetanule ning põhikooli riikliku õppekava alusel põhikooli lõpetanule, kes tulenevalt hariduslikust erivajadusest vajab täiendavat ettevalmistust ja tuge õppe sujuvaks jätkamiseks ja sotsiaalse toimetuleku</w:t>
      </w:r>
      <w:ins w:id="545" w:author="Mari Koik" w:date="2024-05-14T18:35:00Z">
        <w:r w:rsidR="005137AA">
          <w:rPr>
            <w:rFonts w:ascii="Times New Roman" w:hAnsi="Times New Roman" w:cs="Times New Roman"/>
            <w:color w:val="000000"/>
            <w:sz w:val="24"/>
            <w:szCs w:val="24"/>
            <w:lang w:eastAsia="et-EE"/>
            <w14:ligatures w14:val="none"/>
          </w:rPr>
          <w:t xml:space="preserve"> </w:t>
        </w:r>
      </w:ins>
      <w:del w:id="546" w:author="Mari Koik" w:date="2024-05-14T18:35:00Z">
        <w:r w:rsidRPr="00EA3268" w:rsidDel="005137AA">
          <w:rPr>
            <w:rFonts w:ascii="Times New Roman" w:hAnsi="Times New Roman" w:cs="Times New Roman"/>
            <w:color w:val="000000"/>
            <w:sz w:val="24"/>
            <w:szCs w:val="24"/>
            <w:lang w:eastAsia="et-EE"/>
            <w14:ligatures w14:val="none"/>
          </w:rPr>
          <w:delText>võime tõst</w:delText>
        </w:r>
      </w:del>
      <w:ins w:id="547" w:author="Mari Koik" w:date="2024-05-14T18:35:00Z">
        <w:r w:rsidR="005137AA">
          <w:rPr>
            <w:rFonts w:ascii="Times New Roman" w:hAnsi="Times New Roman" w:cs="Times New Roman"/>
            <w:color w:val="000000"/>
            <w:sz w:val="24"/>
            <w:szCs w:val="24"/>
            <w:lang w:eastAsia="et-EE"/>
            <w14:ligatures w14:val="none"/>
          </w:rPr>
          <w:t>paranda</w:t>
        </w:r>
      </w:ins>
      <w:r w:rsidRPr="00EA3268">
        <w:rPr>
          <w:rFonts w:ascii="Times New Roman" w:hAnsi="Times New Roman" w:cs="Times New Roman"/>
          <w:color w:val="000000"/>
          <w:sz w:val="24"/>
          <w:szCs w:val="24"/>
          <w:lang w:eastAsia="et-EE"/>
          <w14:ligatures w14:val="none"/>
        </w:rPr>
        <w:t xml:space="preserve">miseks. </w:t>
      </w:r>
    </w:p>
    <w:p w14:paraId="1062F11C"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p>
    <w:p w14:paraId="3EC87053"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EA3268">
        <w:rPr>
          <w:rFonts w:ascii="Times New Roman" w:hAnsi="Times New Roman" w:cs="Times New Roman"/>
          <w:color w:val="000000"/>
          <w:sz w:val="24"/>
          <w:szCs w:val="24"/>
          <w:lang w:eastAsia="et-EE"/>
          <w14:ligatures w14:val="none"/>
        </w:rPr>
        <w:t>(2) Lisaõppesse võetakse õpilane, kes on saanud põhikooli lõputunnistuse samal aastal ja kes ei ole õppekeskkonna muutuseks valmis. Lisaõppes osalevale õpilasele kohaldatakse käesolevas seaduses ja selle alusel kehtestatud õigusaktides statsionaarses õppes põhiharidust omandavate õpilaste kohta sätestatut käesolevast paragrahvist tulenevate erisustega.</w:t>
      </w:r>
    </w:p>
    <w:p w14:paraId="2A89FFFD"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sz w:val="24"/>
          <w:szCs w:val="24"/>
          <w:lang w:eastAsia="et-EE"/>
        </w:rPr>
      </w:pPr>
    </w:p>
    <w:p w14:paraId="0B2E4C9A" w14:textId="05D6C35D" w:rsidR="00EA3268" w:rsidRPr="00EA3268" w:rsidRDefault="00EA3268" w:rsidP="00BB64CD">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EA3268">
        <w:rPr>
          <w:rFonts w:ascii="Times New Roman" w:hAnsi="Times New Roman" w:cs="Times New Roman"/>
          <w:color w:val="000000"/>
          <w:sz w:val="24"/>
          <w:szCs w:val="24"/>
          <w:lang w:eastAsia="et-EE"/>
          <w14:ligatures w14:val="none"/>
        </w:rPr>
        <w:t xml:space="preserve">(3) Põhikoolis toimuv lisaõpe kestab ühe õppeaasta. Lisaõppes osalevale õpilasele võimaldatakse juhendatud õpet 1120 õppetunni ulatuses. Juhendatud õpe koosneb täiendavast </w:t>
      </w:r>
      <w:r w:rsidRPr="00EA3268">
        <w:rPr>
          <w:rFonts w:ascii="Times New Roman" w:hAnsi="Times New Roman" w:cs="Times New Roman"/>
          <w:color w:val="000000"/>
          <w:sz w:val="24"/>
          <w:szCs w:val="24"/>
          <w:lang w:eastAsia="et-EE"/>
          <w14:ligatures w14:val="none"/>
        </w:rPr>
        <w:lastRenderedPageBreak/>
        <w:t>üldhariduslikust õppest, karjääriõppest, -infost ja -nõustamisest</w:t>
      </w:r>
      <w:r w:rsidRPr="00EA3268">
        <w:rPr>
          <w:rFonts w:ascii="Times New Roman" w:hAnsi="Times New Roman" w:cs="Times New Roman"/>
          <w:color w:val="FF0000"/>
          <w:sz w:val="24"/>
          <w:szCs w:val="24"/>
          <w:lang w:eastAsia="et-EE"/>
          <w14:ligatures w14:val="none"/>
        </w:rPr>
        <w:t xml:space="preserve"> </w:t>
      </w:r>
      <w:r w:rsidRPr="00EA3268">
        <w:rPr>
          <w:rFonts w:ascii="Times New Roman" w:hAnsi="Times New Roman" w:cs="Times New Roman"/>
          <w:color w:val="000000"/>
          <w:sz w:val="24"/>
          <w:szCs w:val="24"/>
          <w:lang w:eastAsia="et-EE"/>
          <w14:ligatures w14:val="none"/>
        </w:rPr>
        <w:t>ning sotsiaalsete ja enesekohaste oskuste arendamisest. Lisaõppe läbinu</w:t>
      </w:r>
      <w:ins w:id="548" w:author="Mari Koik" w:date="2024-05-14T18:36:00Z">
        <w:r w:rsidR="005137AA">
          <w:rPr>
            <w:rFonts w:ascii="Times New Roman" w:hAnsi="Times New Roman" w:cs="Times New Roman"/>
            <w:color w:val="000000"/>
            <w:sz w:val="24"/>
            <w:szCs w:val="24"/>
            <w:lang w:eastAsia="et-EE"/>
            <w14:ligatures w14:val="none"/>
          </w:rPr>
          <w:t>d</w:t>
        </w:r>
      </w:ins>
      <w:del w:id="549" w:author="Mari Koik" w:date="2024-05-14T18:36:00Z">
        <w:r w:rsidRPr="00EA3268" w:rsidDel="005137AA">
          <w:rPr>
            <w:rFonts w:ascii="Times New Roman" w:hAnsi="Times New Roman" w:cs="Times New Roman"/>
            <w:color w:val="000000"/>
            <w:sz w:val="24"/>
            <w:szCs w:val="24"/>
            <w:lang w:eastAsia="et-EE"/>
            <w14:ligatures w14:val="none"/>
          </w:rPr>
          <w:delText>na saab</w:delText>
        </w:r>
      </w:del>
      <w:r w:rsidRPr="00EA3268">
        <w:rPr>
          <w:rFonts w:ascii="Times New Roman" w:hAnsi="Times New Roman" w:cs="Times New Roman"/>
          <w:color w:val="000000"/>
          <w:sz w:val="24"/>
          <w:szCs w:val="24"/>
          <w:lang w:eastAsia="et-EE"/>
          <w14:ligatures w14:val="none"/>
        </w:rPr>
        <w:t xml:space="preserve"> õpilane</w:t>
      </w:r>
      <w:ins w:id="550" w:author="Mari Koik" w:date="2024-05-14T18:36:00Z">
        <w:r w:rsidR="005137AA">
          <w:rPr>
            <w:rFonts w:ascii="Times New Roman" w:hAnsi="Times New Roman" w:cs="Times New Roman"/>
            <w:color w:val="000000"/>
            <w:sz w:val="24"/>
            <w:szCs w:val="24"/>
            <w:lang w:eastAsia="et-EE"/>
            <w14:ligatures w14:val="none"/>
          </w:rPr>
          <w:t xml:space="preserve"> saab</w:t>
        </w:r>
      </w:ins>
      <w:r w:rsidRPr="00EA3268">
        <w:rPr>
          <w:rFonts w:ascii="Times New Roman" w:hAnsi="Times New Roman" w:cs="Times New Roman"/>
          <w:color w:val="000000"/>
          <w:sz w:val="24"/>
          <w:szCs w:val="24"/>
          <w:lang w:eastAsia="et-EE"/>
          <w14:ligatures w14:val="none"/>
        </w:rPr>
        <w:t xml:space="preserve"> jätkata tasemeõppes või ettevalmistavas õppes.“. </w:t>
      </w:r>
    </w:p>
    <w:p w14:paraId="0A3D728F" w14:textId="77777777" w:rsidR="00EA3268" w:rsidRPr="00EA3268" w:rsidRDefault="00EA3268" w:rsidP="00BB64CD">
      <w:pPr>
        <w:shd w:val="clear" w:color="auto" w:fill="FFFFFF" w:themeFill="background1"/>
        <w:spacing w:after="0" w:line="240" w:lineRule="auto"/>
        <w:jc w:val="both"/>
        <w:rPr>
          <w:rFonts w:ascii="Times New Roman" w:hAnsi="Times New Roman" w:cs="Times New Roman"/>
          <w:b/>
          <w:sz w:val="24"/>
          <w:szCs w:val="24"/>
        </w:rPr>
      </w:pPr>
      <w:r w:rsidRPr="00EA3268">
        <w:rPr>
          <w:rFonts w:ascii="Times New Roman" w:hAnsi="Times New Roman" w:cs="Times New Roman"/>
          <w:color w:val="000000"/>
          <w:sz w:val="24"/>
          <w:szCs w:val="24"/>
          <w:lang w:eastAsia="et-EE"/>
          <w14:ligatures w14:val="none"/>
        </w:rPr>
        <w:t xml:space="preserve"> </w:t>
      </w:r>
      <w:bookmarkEnd w:id="544"/>
    </w:p>
    <w:p w14:paraId="72609DC8" w14:textId="77777777" w:rsidR="00EA3268" w:rsidRPr="00EA3268" w:rsidRDefault="00EA3268" w:rsidP="00BB64CD">
      <w:pPr>
        <w:spacing w:after="0" w:line="240" w:lineRule="auto"/>
        <w:jc w:val="both"/>
        <w:rPr>
          <w:rFonts w:ascii="Times New Roman" w:hAnsi="Times New Roman" w:cs="Times New Roman"/>
          <w:b/>
          <w:bCs/>
          <w:sz w:val="24"/>
          <w:szCs w:val="24"/>
        </w:rPr>
      </w:pPr>
      <w:r w:rsidRPr="00EA3268">
        <w:rPr>
          <w:rFonts w:ascii="Times New Roman" w:hAnsi="Times New Roman" w:cs="Times New Roman"/>
          <w:b/>
          <w:sz w:val="24"/>
          <w:szCs w:val="24"/>
        </w:rPr>
        <w:t>§ 6. Töölepingu seaduse muutmine</w:t>
      </w:r>
    </w:p>
    <w:p w14:paraId="7F91E695" w14:textId="77777777" w:rsidR="00EA3268" w:rsidRPr="00EA3268" w:rsidRDefault="00EA3268" w:rsidP="00BB64CD">
      <w:pPr>
        <w:spacing w:after="0" w:line="240" w:lineRule="auto"/>
        <w:jc w:val="both"/>
        <w:rPr>
          <w:rFonts w:ascii="Times New Roman" w:hAnsi="Times New Roman" w:cs="Times New Roman"/>
          <w:sz w:val="24"/>
          <w:szCs w:val="24"/>
        </w:rPr>
      </w:pPr>
    </w:p>
    <w:p w14:paraId="1B47D5BF"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Töölepingu seaduses tehakse järgmised muudatused: </w:t>
      </w:r>
    </w:p>
    <w:p w14:paraId="2DDFBE5B"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7B9664D9" w14:textId="04F37ECE"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1)</w:t>
      </w:r>
      <w:r w:rsidRPr="00EA3268">
        <w:rPr>
          <w:rFonts w:ascii="Times New Roman" w:eastAsia="Times New Roman" w:hAnsi="Times New Roman" w:cs="Times New Roman"/>
          <w:color w:val="202020"/>
          <w:kern w:val="0"/>
          <w:sz w:val="24"/>
          <w:szCs w:val="24"/>
          <w:lang w:eastAsia="et-EE"/>
          <w14:ligatures w14:val="none"/>
        </w:rPr>
        <w:t xml:space="preserve"> paragrahvi 7 lõikes 1, </w:t>
      </w:r>
      <w:bookmarkStart w:id="551" w:name="_Hlk162853551"/>
      <w:r w:rsidRPr="00EA3268">
        <w:rPr>
          <w:rFonts w:ascii="Times New Roman" w:eastAsia="Times New Roman" w:hAnsi="Times New Roman" w:cs="Times New Roman"/>
          <w:color w:val="202020"/>
          <w:kern w:val="0"/>
          <w:sz w:val="24"/>
          <w:szCs w:val="24"/>
          <w:lang w:eastAsia="et-EE"/>
          <w14:ligatures w14:val="none"/>
        </w:rPr>
        <w:t>§ 8 lõikes 2, § 43 lõikes 4</w:t>
      </w:r>
      <w:r w:rsidRPr="00EA3268">
        <w:rPr>
          <w:rFonts w:ascii="Times New Roman" w:eastAsia="Times New Roman" w:hAnsi="Times New Roman" w:cs="Times New Roman"/>
          <w:color w:val="202020"/>
          <w:kern w:val="0"/>
          <w:sz w:val="24"/>
          <w:szCs w:val="24"/>
          <w:vertAlign w:val="superscript"/>
          <w:lang w:eastAsia="et-EE"/>
          <w14:ligatures w14:val="none"/>
        </w:rPr>
        <w:t>2</w:t>
      </w:r>
      <w:r w:rsidRPr="00EA3268">
        <w:rPr>
          <w:rFonts w:ascii="Times New Roman" w:eastAsia="Times New Roman" w:hAnsi="Times New Roman" w:cs="Times New Roman"/>
          <w:color w:val="202020"/>
          <w:kern w:val="0"/>
          <w:sz w:val="24"/>
          <w:szCs w:val="24"/>
          <w:lang w:eastAsia="et-EE"/>
          <w14:ligatures w14:val="none"/>
        </w:rPr>
        <w:t xml:space="preserve">, § 49 lõike 1 punktides 1 ja 2, </w:t>
      </w:r>
      <w:commentRangeStart w:id="552"/>
      <w:r w:rsidRPr="00EA3268">
        <w:rPr>
          <w:rFonts w:ascii="Times New Roman" w:eastAsia="Times New Roman" w:hAnsi="Times New Roman" w:cs="Times New Roman"/>
          <w:color w:val="202020"/>
          <w:kern w:val="0"/>
          <w:sz w:val="24"/>
          <w:szCs w:val="24"/>
          <w:lang w:eastAsia="et-EE"/>
          <w14:ligatures w14:val="none"/>
        </w:rPr>
        <w:t>lõikes 3</w:t>
      </w:r>
      <w:commentRangeEnd w:id="552"/>
      <w:r w:rsidR="00E62445">
        <w:rPr>
          <w:rStyle w:val="Kommentaariviide"/>
        </w:rPr>
        <w:commentReference w:id="552"/>
      </w:r>
      <w:r w:rsidRPr="00EA3268">
        <w:rPr>
          <w:rFonts w:ascii="Times New Roman" w:eastAsia="Times New Roman" w:hAnsi="Times New Roman" w:cs="Times New Roman"/>
          <w:color w:val="202020"/>
          <w:kern w:val="0"/>
          <w:sz w:val="24"/>
          <w:szCs w:val="24"/>
          <w:lang w:eastAsia="et-EE"/>
          <w14:ligatures w14:val="none"/>
        </w:rPr>
        <w:t>, § 51 lõike 2 punktides 2 ja 3 ning § 69 lõike 7 punktis 5 asendatakse sõna „koolikohustuslik“ sõnaga „</w:t>
      </w:r>
      <w:r w:rsidRPr="004F2F34">
        <w:rPr>
          <w:rFonts w:ascii="Times New Roman" w:eastAsia="Times New Roman" w:hAnsi="Times New Roman" w:cs="Times New Roman"/>
          <w:color w:val="202020"/>
          <w:kern w:val="0"/>
          <w:sz w:val="24"/>
          <w:szCs w:val="24"/>
          <w:lang w:eastAsia="et-EE"/>
          <w14:ligatures w14:val="none"/>
        </w:rPr>
        <w:t>õppimiskohustuslik</w:t>
      </w:r>
      <w:r w:rsidRPr="00EA3268">
        <w:rPr>
          <w:rFonts w:ascii="Times New Roman" w:eastAsia="Times New Roman" w:hAnsi="Times New Roman" w:cs="Times New Roman"/>
          <w:color w:val="202020"/>
          <w:kern w:val="0"/>
          <w:sz w:val="24"/>
          <w:szCs w:val="24"/>
          <w:lang w:eastAsia="et-EE"/>
          <w14:ligatures w14:val="none"/>
        </w:rPr>
        <w:t>“ vastavas käändes</w:t>
      </w:r>
      <w:bookmarkEnd w:id="551"/>
      <w:r w:rsidRPr="00EA3268">
        <w:rPr>
          <w:rFonts w:ascii="Times New Roman" w:eastAsia="Times New Roman" w:hAnsi="Times New Roman" w:cs="Times New Roman"/>
          <w:color w:val="202020"/>
          <w:kern w:val="0"/>
          <w:sz w:val="24"/>
          <w:szCs w:val="24"/>
          <w:lang w:eastAsia="et-EE"/>
          <w14:ligatures w14:val="none"/>
        </w:rPr>
        <w:t xml:space="preserve">; </w:t>
      </w:r>
    </w:p>
    <w:p w14:paraId="53A7D71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68F34360" w14:textId="3688206B"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b/>
          <w:bCs/>
          <w:color w:val="202020"/>
          <w:kern w:val="0"/>
          <w:sz w:val="24"/>
          <w:szCs w:val="24"/>
          <w:lang w:eastAsia="et-EE"/>
          <w14:ligatures w14:val="none"/>
        </w:rPr>
        <w:t>2)</w:t>
      </w:r>
      <w:r w:rsidRPr="00EA3268">
        <w:rPr>
          <w:rFonts w:ascii="Times New Roman" w:hAnsi="Times New Roman" w:cs="Times New Roman"/>
          <w:kern w:val="0"/>
          <w:sz w:val="24"/>
          <w:szCs w:val="24"/>
          <w14:ligatures w14:val="none"/>
        </w:rPr>
        <w:t xml:space="preserve"> </w:t>
      </w:r>
      <w:r w:rsidRPr="00EA3268">
        <w:rPr>
          <w:rFonts w:ascii="Times New Roman" w:eastAsia="Times New Roman" w:hAnsi="Times New Roman" w:cs="Times New Roman"/>
          <w:color w:val="202020"/>
          <w:kern w:val="0"/>
          <w:sz w:val="24"/>
          <w:szCs w:val="24"/>
          <w:lang w:eastAsia="et-EE"/>
          <w14:ligatures w14:val="none"/>
        </w:rPr>
        <w:t>paragrahvi 7 lõikes 4 asendatakse tekst</w:t>
      </w:r>
      <w:ins w:id="553" w:author="Mari Koik" w:date="2024-05-15T18:11:00Z">
        <w:r w:rsidR="008D5E5B">
          <w:rPr>
            <w:rFonts w:ascii="Times New Roman" w:eastAsia="Times New Roman" w:hAnsi="Times New Roman" w:cs="Times New Roman"/>
            <w:color w:val="202020"/>
            <w:kern w:val="0"/>
            <w:sz w:val="24"/>
            <w:szCs w:val="24"/>
            <w:lang w:eastAsia="et-EE"/>
            <w14:ligatures w14:val="none"/>
          </w:rPr>
          <w:t>iosa</w:t>
        </w:r>
      </w:ins>
      <w:r w:rsidRPr="00EA3268">
        <w:rPr>
          <w:rFonts w:ascii="Times New Roman" w:eastAsia="Times New Roman" w:hAnsi="Times New Roman" w:cs="Times New Roman"/>
          <w:color w:val="202020"/>
          <w:kern w:val="0"/>
          <w:sz w:val="24"/>
          <w:szCs w:val="24"/>
          <w:lang w:eastAsia="et-EE"/>
          <w14:ligatures w14:val="none"/>
        </w:rPr>
        <w:t xml:space="preserve"> „</w:t>
      </w:r>
      <w:bookmarkStart w:id="554" w:name="_Hlk157100640"/>
      <w:r w:rsidRPr="00EA3268">
        <w:rPr>
          <w:rFonts w:ascii="Times New Roman" w:eastAsia="Times New Roman" w:hAnsi="Times New Roman" w:cs="Times New Roman"/>
          <w:color w:val="202020"/>
          <w:kern w:val="0"/>
          <w:sz w:val="24"/>
          <w:szCs w:val="24"/>
          <w:lang w:eastAsia="et-EE"/>
          <w14:ligatures w14:val="none"/>
        </w:rPr>
        <w:t>15–16-aastase koolikohustusliku</w:t>
      </w:r>
      <w:bookmarkEnd w:id="554"/>
      <w:r w:rsidRPr="00EA3268">
        <w:rPr>
          <w:rFonts w:ascii="Times New Roman" w:eastAsia="Times New Roman" w:hAnsi="Times New Roman" w:cs="Times New Roman"/>
          <w:color w:val="202020"/>
          <w:kern w:val="0"/>
          <w:sz w:val="24"/>
          <w:szCs w:val="24"/>
          <w:lang w:eastAsia="et-EE"/>
          <w14:ligatures w14:val="none"/>
        </w:rPr>
        <w:t>“ teksti</w:t>
      </w:r>
      <w:ins w:id="555" w:author="Mari Koik" w:date="2024-05-15T18:11:00Z">
        <w:r w:rsidR="008D5E5B">
          <w:rPr>
            <w:rFonts w:ascii="Times New Roman" w:eastAsia="Times New Roman" w:hAnsi="Times New Roman" w:cs="Times New Roman"/>
            <w:color w:val="202020"/>
            <w:kern w:val="0"/>
            <w:sz w:val="24"/>
            <w:szCs w:val="24"/>
            <w:lang w:eastAsia="et-EE"/>
            <w14:ligatures w14:val="none"/>
          </w:rPr>
          <w:t>osa</w:t>
        </w:r>
      </w:ins>
      <w:r w:rsidRPr="00EA3268">
        <w:rPr>
          <w:rFonts w:ascii="Times New Roman" w:eastAsia="Times New Roman" w:hAnsi="Times New Roman" w:cs="Times New Roman"/>
          <w:color w:val="202020"/>
          <w:kern w:val="0"/>
          <w:sz w:val="24"/>
          <w:szCs w:val="24"/>
          <w:lang w:eastAsia="et-EE"/>
          <w14:ligatures w14:val="none"/>
        </w:rPr>
        <w:t>ga „</w:t>
      </w:r>
      <w:bookmarkStart w:id="556" w:name="_Hlk162853987"/>
      <w:r w:rsidRPr="00EA3268">
        <w:rPr>
          <w:rFonts w:ascii="Times New Roman" w:eastAsia="Times New Roman" w:hAnsi="Times New Roman" w:cs="Times New Roman"/>
          <w:color w:val="202020"/>
          <w:kern w:val="0"/>
          <w:sz w:val="24"/>
          <w:szCs w:val="24"/>
          <w:lang w:eastAsia="et-EE"/>
          <w14:ligatures w14:val="none"/>
        </w:rPr>
        <w:t>15–17</w:t>
      </w:r>
      <w:bookmarkEnd w:id="556"/>
      <w:r w:rsidRPr="00EA3268">
        <w:rPr>
          <w:rFonts w:ascii="Times New Roman" w:eastAsia="Times New Roman" w:hAnsi="Times New Roman" w:cs="Times New Roman"/>
          <w:color w:val="202020"/>
          <w:kern w:val="0"/>
          <w:sz w:val="24"/>
          <w:szCs w:val="24"/>
          <w:lang w:eastAsia="et-EE"/>
          <w14:ligatures w14:val="none"/>
        </w:rPr>
        <w:t xml:space="preserve">-aastase </w:t>
      </w:r>
      <w:r w:rsidRPr="004F2F34">
        <w:rPr>
          <w:rFonts w:ascii="Times New Roman" w:eastAsia="Times New Roman" w:hAnsi="Times New Roman" w:cs="Times New Roman"/>
          <w:color w:val="202020"/>
          <w:kern w:val="0"/>
          <w:sz w:val="24"/>
          <w:szCs w:val="24"/>
          <w:lang w:eastAsia="et-EE"/>
          <w14:ligatures w14:val="none"/>
        </w:rPr>
        <w:t>õppimiskohustusliku</w:t>
      </w:r>
      <w:r w:rsidRPr="00EA3268">
        <w:rPr>
          <w:rFonts w:ascii="Times New Roman" w:eastAsia="Times New Roman" w:hAnsi="Times New Roman" w:cs="Times New Roman"/>
          <w:color w:val="202020"/>
          <w:kern w:val="0"/>
          <w:sz w:val="24"/>
          <w:szCs w:val="24"/>
          <w:lang w:eastAsia="et-EE"/>
          <w14:ligatures w14:val="none"/>
        </w:rPr>
        <w:t>“;</w:t>
      </w:r>
    </w:p>
    <w:p w14:paraId="576CB8A7" w14:textId="77777777" w:rsidR="00EA3268" w:rsidRPr="00EA3268" w:rsidRDefault="00EA3268" w:rsidP="00BB64CD">
      <w:pPr>
        <w:spacing w:after="0" w:line="240" w:lineRule="auto"/>
        <w:jc w:val="both"/>
        <w:rPr>
          <w:rFonts w:ascii="Times New Roman" w:hAnsi="Times New Roman" w:cs="Times New Roman"/>
          <w:color w:val="202020"/>
          <w:sz w:val="24"/>
          <w:szCs w:val="24"/>
          <w:shd w:val="clear" w:color="auto" w:fill="FFFFFF"/>
        </w:rPr>
      </w:pPr>
    </w:p>
    <w:p w14:paraId="00F4C566" w14:textId="105E434A"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3</w:t>
      </w:r>
      <w:r w:rsidRPr="00EA3268">
        <w:rPr>
          <w:rFonts w:ascii="Times New Roman" w:hAnsi="Times New Roman" w:cs="Times New Roman"/>
          <w:b/>
          <w:color w:val="202020"/>
          <w:sz w:val="24"/>
          <w:szCs w:val="24"/>
          <w:shd w:val="clear" w:color="auto" w:fill="FFFFFF"/>
        </w:rPr>
        <w:t>)</w:t>
      </w:r>
      <w:r w:rsidRPr="00EA3268">
        <w:rPr>
          <w:rFonts w:ascii="Times New Roman" w:hAnsi="Times New Roman" w:cs="Times New Roman"/>
          <w:color w:val="202020"/>
          <w:sz w:val="24"/>
          <w:szCs w:val="24"/>
          <w:shd w:val="clear" w:color="auto" w:fill="FFFFFF"/>
        </w:rPr>
        <w:t xml:space="preserve"> </w:t>
      </w:r>
      <w:r w:rsidRPr="00EA3268">
        <w:rPr>
          <w:rFonts w:ascii="Times New Roman" w:eastAsia="Times New Roman" w:hAnsi="Times New Roman" w:cs="Times New Roman"/>
          <w:color w:val="202020"/>
          <w:kern w:val="0"/>
          <w:sz w:val="24"/>
          <w:szCs w:val="24"/>
          <w:lang w:eastAsia="et-EE"/>
          <w14:ligatures w14:val="none"/>
        </w:rPr>
        <w:t>paragrahvi 8 lõikes 4 asendatakse sõna „koolikohustuslikkuse“ sõnaga „õppimiskohustus</w:t>
      </w:r>
      <w:r w:rsidRPr="004F2F34">
        <w:rPr>
          <w:rFonts w:ascii="Times New Roman" w:eastAsia="Times New Roman" w:hAnsi="Times New Roman" w:cs="Times New Roman"/>
          <w:color w:val="202020"/>
          <w:kern w:val="0"/>
          <w:sz w:val="24"/>
          <w:szCs w:val="24"/>
          <w:lang w:eastAsia="et-EE"/>
          <w14:ligatures w14:val="none"/>
        </w:rPr>
        <w:t>likkuse</w:t>
      </w:r>
      <w:r w:rsidRPr="00EA3268">
        <w:rPr>
          <w:rFonts w:ascii="Times New Roman" w:eastAsia="Times New Roman" w:hAnsi="Times New Roman" w:cs="Times New Roman"/>
          <w:color w:val="202020"/>
          <w:kern w:val="0"/>
          <w:sz w:val="24"/>
          <w:szCs w:val="24"/>
          <w:lang w:eastAsia="et-EE"/>
          <w14:ligatures w14:val="none"/>
        </w:rPr>
        <w:t>“</w:t>
      </w:r>
      <w:ins w:id="557" w:author="Mari Koik" w:date="2024-05-15T18:06:00Z">
        <w:r w:rsidR="00B91E25">
          <w:rPr>
            <w:rFonts w:ascii="Times New Roman" w:eastAsia="Times New Roman" w:hAnsi="Times New Roman" w:cs="Times New Roman"/>
            <w:color w:val="202020"/>
            <w:kern w:val="0"/>
            <w:sz w:val="24"/>
            <w:szCs w:val="24"/>
            <w:lang w:eastAsia="et-EE"/>
            <w14:ligatures w14:val="none"/>
          </w:rPr>
          <w:t>;</w:t>
        </w:r>
      </w:ins>
    </w:p>
    <w:p w14:paraId="49458EA7" w14:textId="77777777" w:rsidR="00EA3268" w:rsidRPr="00EA3268" w:rsidRDefault="00EA3268" w:rsidP="00EA3268">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0C7E8A25"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4)</w:t>
      </w:r>
      <w:r w:rsidRPr="00EA3268">
        <w:rPr>
          <w:rFonts w:ascii="Times New Roman" w:eastAsia="Times New Roman" w:hAnsi="Times New Roman" w:cs="Times New Roman"/>
          <w:color w:val="202020"/>
          <w:kern w:val="0"/>
          <w:sz w:val="24"/>
          <w:szCs w:val="24"/>
          <w:lang w:eastAsia="et-EE"/>
          <w14:ligatures w14:val="none"/>
        </w:rPr>
        <w:t xml:space="preserve"> paragrahvi 43 lõike 4 punkt 2 muudetakse ja sõnastatakse järgmiselt: </w:t>
      </w:r>
    </w:p>
    <w:p w14:paraId="6D86547A"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5563BE83" w14:textId="5916112A"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„2) 13–14-aastasel töötajal – 2 tundi päevas ja 12 tundi seitsmepäevase ajavahemiku jooksul </w:t>
      </w:r>
      <w:r w:rsidRPr="004F2F34">
        <w:rPr>
          <w:rFonts w:ascii="Times New Roman" w:eastAsia="Times New Roman" w:hAnsi="Times New Roman" w:cs="Times New Roman"/>
          <w:color w:val="202020"/>
          <w:kern w:val="0"/>
          <w:sz w:val="24"/>
          <w:szCs w:val="24"/>
          <w:lang w:eastAsia="et-EE"/>
          <w14:ligatures w14:val="none"/>
        </w:rPr>
        <w:t>õppeveerandi</w:t>
      </w:r>
      <w:r w:rsidRPr="00EA3268">
        <w:rPr>
          <w:rFonts w:ascii="Times New Roman" w:eastAsia="Times New Roman" w:hAnsi="Times New Roman" w:cs="Times New Roman"/>
          <w:color w:val="202020"/>
          <w:kern w:val="0"/>
          <w:sz w:val="24"/>
          <w:szCs w:val="24"/>
          <w:lang w:eastAsia="et-EE"/>
          <w14:ligatures w14:val="none"/>
        </w:rPr>
        <w:t xml:space="preserve"> kestel väljaspool kooliaega ning 7 tundi päevas ja 35 tundi seitsmepäevase ajavahemiku jooksul </w:t>
      </w:r>
      <w:commentRangeStart w:id="558"/>
      <w:r w:rsidRPr="00EA3268">
        <w:rPr>
          <w:rFonts w:ascii="Times New Roman" w:eastAsia="Times New Roman" w:hAnsi="Times New Roman" w:cs="Times New Roman"/>
          <w:color w:val="202020"/>
          <w:kern w:val="0"/>
          <w:sz w:val="24"/>
          <w:szCs w:val="24"/>
          <w:lang w:eastAsia="et-EE"/>
          <w14:ligatures w14:val="none"/>
        </w:rPr>
        <w:t>koolivaheajal</w:t>
      </w:r>
      <w:del w:id="559" w:author="Mari Käbi" w:date="2024-05-14T14:56:00Z">
        <w:r w:rsidRPr="00EA3268" w:rsidDel="00E62445">
          <w:rPr>
            <w:rFonts w:ascii="Times New Roman" w:eastAsia="Times New Roman" w:hAnsi="Times New Roman" w:cs="Times New Roman"/>
            <w:color w:val="202020"/>
            <w:kern w:val="0"/>
            <w:sz w:val="24"/>
            <w:szCs w:val="24"/>
            <w:lang w:eastAsia="et-EE"/>
            <w14:ligatures w14:val="none"/>
          </w:rPr>
          <w:delText>.</w:delText>
        </w:r>
      </w:del>
      <w:ins w:id="560" w:author="Mari Käbi" w:date="2024-05-14T14:56:00Z">
        <w:r w:rsidR="00E62445">
          <w:rPr>
            <w:rFonts w:ascii="Times New Roman" w:eastAsia="Times New Roman" w:hAnsi="Times New Roman" w:cs="Times New Roman"/>
            <w:color w:val="202020"/>
            <w:kern w:val="0"/>
            <w:sz w:val="24"/>
            <w:szCs w:val="24"/>
            <w:lang w:eastAsia="et-EE"/>
            <w14:ligatures w14:val="none"/>
          </w:rPr>
          <w:t>;</w:t>
        </w:r>
      </w:ins>
      <w:r w:rsidRPr="00EA3268">
        <w:rPr>
          <w:rFonts w:ascii="Times New Roman" w:eastAsia="Times New Roman" w:hAnsi="Times New Roman" w:cs="Times New Roman"/>
          <w:color w:val="202020"/>
          <w:kern w:val="0"/>
          <w:sz w:val="24"/>
          <w:szCs w:val="24"/>
          <w:lang w:eastAsia="et-EE"/>
          <w14:ligatures w14:val="none"/>
        </w:rPr>
        <w:t xml:space="preserve">“; </w:t>
      </w:r>
      <w:commentRangeEnd w:id="558"/>
      <w:r w:rsidR="00E62445">
        <w:rPr>
          <w:rStyle w:val="Kommentaariviide"/>
        </w:rPr>
        <w:commentReference w:id="558"/>
      </w:r>
    </w:p>
    <w:p w14:paraId="6E907A88"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7B9B688"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5)</w:t>
      </w:r>
      <w:r w:rsidRPr="00EA3268">
        <w:rPr>
          <w:rFonts w:ascii="Times New Roman" w:eastAsia="Times New Roman" w:hAnsi="Times New Roman" w:cs="Times New Roman"/>
          <w:color w:val="202020"/>
          <w:kern w:val="0"/>
          <w:sz w:val="24"/>
          <w:szCs w:val="24"/>
          <w:lang w:eastAsia="et-EE"/>
          <w14:ligatures w14:val="none"/>
        </w:rPr>
        <w:t xml:space="preserve"> paragrahvi 43 lõiget 4 täiendatakse punktiga 3 järgmises sõnastuses:</w:t>
      </w:r>
    </w:p>
    <w:p w14:paraId="6A9C5473" w14:textId="00667809"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color w:val="202020"/>
          <w:kern w:val="0"/>
          <w:sz w:val="24"/>
          <w:szCs w:val="24"/>
          <w:lang w:eastAsia="et-EE"/>
          <w14:ligatures w14:val="none"/>
        </w:rPr>
        <w:t xml:space="preserve">„3) vähemalt 15-aastasel </w:t>
      </w:r>
      <w:r w:rsidR="004C2AA3">
        <w:rPr>
          <w:rFonts w:ascii="Times New Roman" w:eastAsia="Times New Roman" w:hAnsi="Times New Roman" w:cs="Times New Roman"/>
          <w:color w:val="202020"/>
          <w:kern w:val="0"/>
          <w:sz w:val="24"/>
          <w:szCs w:val="24"/>
          <w:lang w:eastAsia="et-EE"/>
          <w14:ligatures w14:val="none"/>
        </w:rPr>
        <w:t>õppimis</w:t>
      </w:r>
      <w:r w:rsidRPr="00EA3268">
        <w:rPr>
          <w:rFonts w:ascii="Times New Roman" w:eastAsia="Times New Roman" w:hAnsi="Times New Roman" w:cs="Times New Roman"/>
          <w:color w:val="202020"/>
          <w:kern w:val="0"/>
          <w:sz w:val="24"/>
          <w:szCs w:val="24"/>
          <w:lang w:eastAsia="et-EE"/>
          <w14:ligatures w14:val="none"/>
        </w:rPr>
        <w:t>kohustuslikul töötajal – 2 tundi päevas ja 12 tundi seitsmepäevase ajavahemiku jooksul õppeveerandi kestel väljaspool kooliaega ning 8 tundi päevas ja 40 tundi seitsmepäevase ajavahemiku jooksul koolivaheajal.“;</w:t>
      </w:r>
    </w:p>
    <w:p w14:paraId="0A609FD7"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7E0A956" w14:textId="77777777" w:rsidR="00EA3268" w:rsidRPr="00EA3268" w:rsidRDefault="00EA3268" w:rsidP="00BB64CD">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3268">
        <w:rPr>
          <w:rFonts w:ascii="Times New Roman" w:eastAsia="Times New Roman" w:hAnsi="Times New Roman" w:cs="Times New Roman"/>
          <w:b/>
          <w:bCs/>
          <w:color w:val="202020"/>
          <w:kern w:val="0"/>
          <w:sz w:val="24"/>
          <w:szCs w:val="24"/>
          <w:lang w:eastAsia="et-EE"/>
          <w14:ligatures w14:val="none"/>
        </w:rPr>
        <w:t>6)</w:t>
      </w:r>
      <w:r w:rsidRPr="00EA3268">
        <w:rPr>
          <w:rFonts w:ascii="Times New Roman" w:eastAsia="Times New Roman" w:hAnsi="Times New Roman" w:cs="Times New Roman"/>
          <w:color w:val="202020"/>
          <w:kern w:val="0"/>
          <w:sz w:val="24"/>
          <w:szCs w:val="24"/>
          <w:lang w:eastAsia="et-EE"/>
          <w14:ligatures w14:val="none"/>
        </w:rPr>
        <w:t xml:space="preserve"> </w:t>
      </w:r>
      <w:commentRangeStart w:id="561"/>
      <w:r w:rsidRPr="00EA3268">
        <w:rPr>
          <w:rFonts w:ascii="Times New Roman" w:eastAsia="Times New Roman" w:hAnsi="Times New Roman" w:cs="Times New Roman"/>
          <w:color w:val="202020"/>
          <w:kern w:val="0"/>
          <w:sz w:val="24"/>
          <w:szCs w:val="24"/>
          <w:lang w:eastAsia="et-EE"/>
          <w14:ligatures w14:val="none"/>
        </w:rPr>
        <w:t xml:space="preserve">paragrahvi 43 lõiget 5 täiendatakse teise lausega </w:t>
      </w:r>
      <w:commentRangeEnd w:id="561"/>
      <w:r w:rsidR="004F2F34">
        <w:rPr>
          <w:rStyle w:val="Kommentaariviide"/>
        </w:rPr>
        <w:commentReference w:id="561"/>
      </w:r>
      <w:r w:rsidRPr="00EA3268">
        <w:rPr>
          <w:rFonts w:ascii="Times New Roman" w:eastAsia="Times New Roman" w:hAnsi="Times New Roman" w:cs="Times New Roman"/>
          <w:color w:val="202020"/>
          <w:kern w:val="0"/>
          <w:sz w:val="24"/>
          <w:szCs w:val="24"/>
          <w:lang w:eastAsia="et-EE"/>
          <w14:ligatures w14:val="none"/>
        </w:rPr>
        <w:t xml:space="preserve">järgmises sõnastuses: </w:t>
      </w:r>
    </w:p>
    <w:p w14:paraId="40CD24DB" w14:textId="5FA8FB50"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r w:rsidRPr="00EA3268">
        <w:rPr>
          <w:rFonts w:ascii="Times New Roman" w:eastAsia="Times New Roman" w:hAnsi="Times New Roman" w:cs="Times New Roman"/>
          <w:color w:val="202020"/>
          <w:kern w:val="0"/>
          <w:sz w:val="24"/>
          <w:szCs w:val="24"/>
          <w:lang w:eastAsia="et-EE"/>
          <w14:ligatures w14:val="none"/>
        </w:rPr>
        <w:t>„</w:t>
      </w:r>
      <w:r w:rsidR="004C2AA3">
        <w:rPr>
          <w:rFonts w:ascii="Times New Roman" w:eastAsia="Times New Roman" w:hAnsi="Times New Roman" w:cs="Times New Roman"/>
          <w:color w:val="202020"/>
          <w:kern w:val="0"/>
          <w:sz w:val="24"/>
          <w:szCs w:val="24"/>
          <w:lang w:eastAsia="et-EE"/>
          <w14:ligatures w14:val="none"/>
        </w:rPr>
        <w:t>Õppimiskohustuse täitnud</w:t>
      </w:r>
      <w:r w:rsidRPr="00EA3268">
        <w:rPr>
          <w:rFonts w:ascii="Times New Roman" w:eastAsia="Times New Roman" w:hAnsi="Times New Roman" w:cs="Times New Roman"/>
          <w:color w:val="202020"/>
          <w:kern w:val="0"/>
          <w:sz w:val="24"/>
          <w:szCs w:val="24"/>
          <w:lang w:eastAsia="et-EE"/>
          <w14:ligatures w14:val="none"/>
        </w:rPr>
        <w:t xml:space="preserve"> alaealise tööaeg ei tohi summeeritud tööaja arvestuse puhul ületada 8 tundi päevas ja 40 tundi seitsmepäevase ajavahemiku jooksul.“.</w:t>
      </w:r>
    </w:p>
    <w:p w14:paraId="190BAC85" w14:textId="77777777" w:rsidR="00EA3268" w:rsidRPr="00EA3268" w:rsidRDefault="00EA3268" w:rsidP="00BB64CD">
      <w:pPr>
        <w:spacing w:after="0" w:line="240" w:lineRule="auto"/>
        <w:jc w:val="both"/>
        <w:rPr>
          <w:rFonts w:ascii="Times New Roman" w:eastAsia="Times New Roman" w:hAnsi="Times New Roman" w:cs="Times New Roman"/>
          <w:color w:val="202020"/>
          <w:sz w:val="24"/>
          <w:szCs w:val="24"/>
          <w:lang w:eastAsia="et-EE"/>
        </w:rPr>
      </w:pPr>
    </w:p>
    <w:p w14:paraId="6FE61E50" w14:textId="77777777" w:rsidR="00EA3268" w:rsidRPr="00EA3268" w:rsidRDefault="00EA3268" w:rsidP="00BB64CD">
      <w:pPr>
        <w:spacing w:after="0" w:line="240" w:lineRule="auto"/>
        <w:jc w:val="both"/>
        <w:rPr>
          <w:rFonts w:ascii="Times New Roman" w:hAnsi="Times New Roman" w:cs="Times New Roman"/>
          <w:b/>
          <w:bCs/>
          <w:sz w:val="24"/>
          <w:szCs w:val="24"/>
        </w:rPr>
      </w:pPr>
      <w:r w:rsidRPr="00EA3268">
        <w:rPr>
          <w:rFonts w:ascii="Times New Roman" w:hAnsi="Times New Roman" w:cs="Times New Roman"/>
          <w:b/>
          <w:sz w:val="24"/>
          <w:szCs w:val="24"/>
        </w:rPr>
        <w:t>§ 7. Tööturumeetmete seaduse muutmine</w:t>
      </w:r>
    </w:p>
    <w:p w14:paraId="6A25E583" w14:textId="77777777" w:rsidR="00EA3268" w:rsidRPr="00EA3268" w:rsidRDefault="00EA3268" w:rsidP="00BB64CD">
      <w:pPr>
        <w:spacing w:after="0" w:line="240" w:lineRule="auto"/>
        <w:jc w:val="both"/>
        <w:rPr>
          <w:rFonts w:ascii="Times New Roman" w:hAnsi="Times New Roman" w:cs="Times New Roman"/>
          <w:sz w:val="24"/>
          <w:szCs w:val="24"/>
        </w:rPr>
      </w:pPr>
    </w:p>
    <w:p w14:paraId="4AE2B592"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Tööturumeetmete seaduses tehakse järgmised muudatused: </w:t>
      </w:r>
    </w:p>
    <w:p w14:paraId="765C79DA" w14:textId="77777777" w:rsidR="00EA3268" w:rsidRPr="00EA3268" w:rsidRDefault="00EA3268" w:rsidP="00BB64CD">
      <w:pPr>
        <w:spacing w:after="0" w:line="240" w:lineRule="auto"/>
        <w:jc w:val="both"/>
        <w:rPr>
          <w:rFonts w:ascii="Times New Roman" w:hAnsi="Times New Roman" w:cs="Times New Roman"/>
          <w:b/>
          <w:bCs/>
          <w:sz w:val="24"/>
          <w:szCs w:val="24"/>
        </w:rPr>
      </w:pPr>
    </w:p>
    <w:p w14:paraId="54BB9BE7"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1)</w:t>
      </w:r>
      <w:r w:rsidRPr="00EA3268">
        <w:rPr>
          <w:rFonts w:ascii="Times New Roman" w:hAnsi="Times New Roman" w:cs="Times New Roman"/>
          <w:sz w:val="24"/>
          <w:szCs w:val="24"/>
        </w:rPr>
        <w:t xml:space="preserve"> paragrahvi 8 lõike 4 punkt 1 muudetakse ja sõnastatakse järgmiselt: </w:t>
      </w:r>
    </w:p>
    <w:p w14:paraId="3C58C290" w14:textId="4285F7AD"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„1) on noorem kui 18 aastat, välja arvatud juhul, kui alla 18-aastane isik on täitnud õppimiskohustuse</w:t>
      </w:r>
      <w:commentRangeStart w:id="562"/>
      <w:ins w:id="563" w:author="Mari Käbi" w:date="2024-05-14T14:59:00Z">
        <w:r w:rsidR="0084355C">
          <w:rPr>
            <w:rFonts w:ascii="Times New Roman" w:hAnsi="Times New Roman" w:cs="Times New Roman"/>
            <w:sz w:val="24"/>
            <w:szCs w:val="24"/>
          </w:rPr>
          <w:t>;</w:t>
        </w:r>
        <w:commentRangeEnd w:id="562"/>
        <w:r w:rsidR="0084355C">
          <w:rPr>
            <w:rStyle w:val="Kommentaariviide"/>
          </w:rPr>
          <w:commentReference w:id="562"/>
        </w:r>
      </w:ins>
      <w:r w:rsidRPr="00EA3268">
        <w:rPr>
          <w:rFonts w:ascii="Times New Roman" w:hAnsi="Times New Roman" w:cs="Times New Roman"/>
          <w:sz w:val="24"/>
          <w:szCs w:val="24"/>
        </w:rPr>
        <w:t>“;</w:t>
      </w:r>
    </w:p>
    <w:p w14:paraId="342CD964" w14:textId="77777777" w:rsidR="00EA3268" w:rsidRPr="00EA3268" w:rsidRDefault="00EA3268" w:rsidP="00BB64CD">
      <w:pPr>
        <w:spacing w:after="0" w:line="240" w:lineRule="auto"/>
        <w:jc w:val="both"/>
        <w:rPr>
          <w:rFonts w:ascii="Times New Roman" w:hAnsi="Times New Roman" w:cs="Times New Roman"/>
          <w:b/>
          <w:bCs/>
          <w:sz w:val="24"/>
          <w:szCs w:val="24"/>
        </w:rPr>
      </w:pPr>
    </w:p>
    <w:p w14:paraId="379CAB51"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b/>
          <w:bCs/>
          <w:sz w:val="24"/>
          <w:szCs w:val="24"/>
        </w:rPr>
        <w:t>2)</w:t>
      </w:r>
      <w:r w:rsidRPr="00EA3268">
        <w:rPr>
          <w:rFonts w:ascii="Times New Roman" w:hAnsi="Times New Roman" w:cs="Times New Roman"/>
          <w:sz w:val="24"/>
          <w:szCs w:val="24"/>
        </w:rPr>
        <w:t xml:space="preserve"> paragrahvi 32 täiendatakse lõikega 5 järgmises sõnastuses: </w:t>
      </w:r>
    </w:p>
    <w:p w14:paraId="1065220A" w14:textId="77777777" w:rsidR="00EA3268" w:rsidRPr="00EA3268" w:rsidRDefault="00EA3268" w:rsidP="00BB64CD">
      <w:pPr>
        <w:spacing w:after="0" w:line="240" w:lineRule="auto"/>
        <w:jc w:val="both"/>
        <w:rPr>
          <w:rFonts w:ascii="Times New Roman" w:hAnsi="Times New Roman" w:cs="Times New Roman"/>
          <w:sz w:val="24"/>
          <w:szCs w:val="24"/>
        </w:rPr>
      </w:pPr>
    </w:p>
    <w:p w14:paraId="12D7846C" w14:textId="78532C95"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„(5) </w:t>
      </w:r>
      <w:ins w:id="564" w:author="Mari Käbi" w:date="2024-05-16T15:49:00Z">
        <w:r w:rsidR="008A1D6E">
          <w:rPr>
            <w:rFonts w:ascii="Times New Roman" w:hAnsi="Times New Roman" w:cs="Times New Roman"/>
            <w:sz w:val="24"/>
            <w:szCs w:val="24"/>
          </w:rPr>
          <w:t xml:space="preserve">Käesoleva seaduse </w:t>
        </w:r>
      </w:ins>
      <w:del w:id="565" w:author="Mari Käbi" w:date="2024-05-16T15:49:00Z">
        <w:r w:rsidRPr="00EA3268" w:rsidDel="008A1D6E">
          <w:rPr>
            <w:rFonts w:ascii="Times New Roman" w:hAnsi="Times New Roman" w:cs="Times New Roman"/>
            <w:sz w:val="24"/>
            <w:szCs w:val="24"/>
          </w:rPr>
          <w:delText>P</w:delText>
        </w:r>
      </w:del>
      <w:ins w:id="566" w:author="Mari Käbi" w:date="2024-05-16T15:49:00Z">
        <w:r w:rsidR="008A1D6E">
          <w:rPr>
            <w:rFonts w:ascii="Times New Roman" w:hAnsi="Times New Roman" w:cs="Times New Roman"/>
            <w:sz w:val="24"/>
            <w:szCs w:val="24"/>
          </w:rPr>
          <w:t>p</w:t>
        </w:r>
      </w:ins>
      <w:r w:rsidRPr="00EA3268">
        <w:rPr>
          <w:rFonts w:ascii="Times New Roman" w:hAnsi="Times New Roman" w:cs="Times New Roman"/>
          <w:sz w:val="24"/>
          <w:szCs w:val="24"/>
        </w:rPr>
        <w:t xml:space="preserve">aragrahvi 8 lõike 4 punkti 1 </w:t>
      </w:r>
      <w:del w:id="567" w:author="Mari Koik" w:date="2024-05-15T17:28:00Z">
        <w:r w:rsidRPr="00EA3268" w:rsidDel="004F2F34">
          <w:rPr>
            <w:rFonts w:ascii="Times New Roman" w:hAnsi="Times New Roman" w:cs="Times New Roman"/>
            <w:sz w:val="24"/>
            <w:szCs w:val="24"/>
          </w:rPr>
          <w:delText xml:space="preserve">kuni </w:delText>
        </w:r>
      </w:del>
      <w:ins w:id="568" w:author="Mari Koik" w:date="2024-05-15T17:28:00Z">
        <w:r w:rsidR="004F2F34">
          <w:rPr>
            <w:rFonts w:ascii="Times New Roman" w:hAnsi="Times New Roman" w:cs="Times New Roman"/>
            <w:sz w:val="24"/>
            <w:szCs w:val="24"/>
          </w:rPr>
          <w:t>enne</w:t>
        </w:r>
        <w:r w:rsidR="004F2F34" w:rsidRPr="00EA3268">
          <w:rPr>
            <w:rFonts w:ascii="Times New Roman" w:hAnsi="Times New Roman" w:cs="Times New Roman"/>
            <w:sz w:val="24"/>
            <w:szCs w:val="24"/>
          </w:rPr>
          <w:t xml:space="preserve"> </w:t>
        </w:r>
      </w:ins>
      <w:r w:rsidRPr="00EA3268">
        <w:rPr>
          <w:rFonts w:ascii="Times New Roman" w:hAnsi="Times New Roman" w:cs="Times New Roman"/>
          <w:sz w:val="24"/>
          <w:szCs w:val="24"/>
        </w:rPr>
        <w:t>202</w:t>
      </w:r>
      <w:r w:rsidR="00D46238">
        <w:rPr>
          <w:rFonts w:ascii="Times New Roman" w:hAnsi="Times New Roman" w:cs="Times New Roman"/>
          <w:sz w:val="24"/>
          <w:szCs w:val="24"/>
        </w:rPr>
        <w:t>5</w:t>
      </w:r>
      <w:r w:rsidRPr="00EA3268">
        <w:rPr>
          <w:rFonts w:ascii="Times New Roman" w:hAnsi="Times New Roman" w:cs="Times New Roman"/>
          <w:sz w:val="24"/>
          <w:szCs w:val="24"/>
        </w:rPr>
        <w:t xml:space="preserve">. aasta 1. </w:t>
      </w:r>
      <w:r w:rsidR="00D46238">
        <w:rPr>
          <w:rFonts w:ascii="Times New Roman" w:hAnsi="Times New Roman" w:cs="Times New Roman"/>
          <w:sz w:val="24"/>
          <w:szCs w:val="24"/>
        </w:rPr>
        <w:t>septembrit</w:t>
      </w:r>
      <w:r w:rsidRPr="00EA3268">
        <w:rPr>
          <w:rFonts w:ascii="Times New Roman" w:hAnsi="Times New Roman" w:cs="Times New Roman"/>
          <w:sz w:val="24"/>
          <w:szCs w:val="24"/>
        </w:rPr>
        <w:t xml:space="preserve"> kehtinud redaktsiooni kohaldatakse alla 18-aastasele isikule, kes esitas töötukassale töötuna </w:t>
      </w:r>
      <w:proofErr w:type="spellStart"/>
      <w:r w:rsidRPr="00EA3268">
        <w:rPr>
          <w:rFonts w:ascii="Times New Roman" w:hAnsi="Times New Roman" w:cs="Times New Roman"/>
          <w:sz w:val="24"/>
          <w:szCs w:val="24"/>
        </w:rPr>
        <w:t>arvelevõtmise</w:t>
      </w:r>
      <w:proofErr w:type="spellEnd"/>
      <w:r w:rsidRPr="00EA3268">
        <w:rPr>
          <w:rFonts w:ascii="Times New Roman" w:hAnsi="Times New Roman" w:cs="Times New Roman"/>
          <w:sz w:val="24"/>
          <w:szCs w:val="24"/>
        </w:rPr>
        <w:t xml:space="preserve"> avalduse või kes on töötuna arvele võetud enne 202</w:t>
      </w:r>
      <w:r w:rsidR="00D46238">
        <w:rPr>
          <w:rFonts w:ascii="Times New Roman" w:hAnsi="Times New Roman" w:cs="Times New Roman"/>
          <w:sz w:val="24"/>
          <w:szCs w:val="24"/>
        </w:rPr>
        <w:t>5</w:t>
      </w:r>
      <w:r w:rsidRPr="00EA3268">
        <w:rPr>
          <w:rFonts w:ascii="Times New Roman" w:hAnsi="Times New Roman" w:cs="Times New Roman"/>
          <w:sz w:val="24"/>
          <w:szCs w:val="24"/>
        </w:rPr>
        <w:t xml:space="preserve">. aasta 1. </w:t>
      </w:r>
      <w:r w:rsidR="00D46238">
        <w:rPr>
          <w:rFonts w:ascii="Times New Roman" w:hAnsi="Times New Roman" w:cs="Times New Roman"/>
          <w:sz w:val="24"/>
          <w:szCs w:val="24"/>
        </w:rPr>
        <w:t>septembrit</w:t>
      </w:r>
      <w:r w:rsidRPr="00EA3268">
        <w:rPr>
          <w:rFonts w:ascii="Times New Roman" w:hAnsi="Times New Roman" w:cs="Times New Roman"/>
          <w:sz w:val="24"/>
          <w:szCs w:val="24"/>
        </w:rPr>
        <w:t xml:space="preserve"> või kellele ei kehti õppimiskohustus.“. </w:t>
      </w:r>
    </w:p>
    <w:p w14:paraId="70FFCBD8" w14:textId="77777777" w:rsidR="00EA3268" w:rsidRPr="00EA3268" w:rsidRDefault="00EA3268" w:rsidP="00BB64CD">
      <w:pPr>
        <w:spacing w:after="0" w:line="240" w:lineRule="auto"/>
        <w:jc w:val="both"/>
        <w:rPr>
          <w:rFonts w:ascii="Times New Roman" w:hAnsi="Times New Roman" w:cs="Times New Roman"/>
          <w:sz w:val="24"/>
          <w:szCs w:val="24"/>
        </w:rPr>
      </w:pPr>
    </w:p>
    <w:p w14:paraId="203C088B"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r w:rsidRPr="00EA3268">
        <w:rPr>
          <w:rFonts w:ascii="Times New Roman" w:eastAsia="Times New Roman" w:hAnsi="Times New Roman" w:cs="Times New Roman"/>
          <w:b/>
          <w:bCs/>
          <w:sz w:val="24"/>
          <w:szCs w:val="24"/>
        </w:rPr>
        <w:t xml:space="preserve">§ 8. Töövõimetoetuse seaduse muutmine </w:t>
      </w:r>
    </w:p>
    <w:p w14:paraId="3A2085B4"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CB60FA1"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lastRenderedPageBreak/>
        <w:t>Töövõimetoetuse seaduse § 12 täiendatakse lõikega 3</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xml:space="preserve"> järgmises sõnastuses:</w:t>
      </w:r>
    </w:p>
    <w:p w14:paraId="3F8240AC"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2F7CE45" w14:textId="5AB52673"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sz w:val="24"/>
          <w:szCs w:val="24"/>
        </w:rPr>
        <w:t>„(3</w:t>
      </w:r>
      <w:r w:rsidRPr="00EA3268">
        <w:rPr>
          <w:rFonts w:ascii="Times New Roman" w:eastAsia="Times New Roman" w:hAnsi="Times New Roman" w:cs="Times New Roman"/>
          <w:sz w:val="24"/>
          <w:szCs w:val="24"/>
          <w:vertAlign w:val="superscript"/>
        </w:rPr>
        <w:t>2</w:t>
      </w:r>
      <w:r w:rsidRPr="00EA3268">
        <w:rPr>
          <w:rFonts w:ascii="Times New Roman" w:eastAsia="Times New Roman" w:hAnsi="Times New Roman" w:cs="Times New Roman"/>
          <w:sz w:val="24"/>
          <w:szCs w:val="24"/>
        </w:rPr>
        <w:t xml:space="preserve">) Alla 18-aastasel osalise töövõimega isikul on õigus töövõimetoetusele </w:t>
      </w:r>
      <w:commentRangeStart w:id="569"/>
      <w:r w:rsidRPr="00EA3268">
        <w:rPr>
          <w:rFonts w:ascii="Times New Roman" w:eastAsia="Times New Roman" w:hAnsi="Times New Roman" w:cs="Times New Roman"/>
          <w:sz w:val="24"/>
          <w:szCs w:val="24"/>
        </w:rPr>
        <w:t xml:space="preserve">käesoleva </w:t>
      </w:r>
      <w:ins w:id="570" w:author="Mari Koik" w:date="2024-05-14T18:39:00Z">
        <w:r w:rsidR="000B75CC">
          <w:rPr>
            <w:rFonts w:ascii="Times New Roman" w:eastAsia="Times New Roman" w:hAnsi="Times New Roman" w:cs="Times New Roman"/>
            <w:sz w:val="24"/>
            <w:szCs w:val="24"/>
          </w:rPr>
          <w:t>paragrahvi</w:t>
        </w:r>
      </w:ins>
      <w:del w:id="571" w:author="Mari Koik" w:date="2024-05-14T18:39:00Z">
        <w:r w:rsidRPr="00EA3268" w:rsidDel="000B75CC">
          <w:rPr>
            <w:rFonts w:ascii="Times New Roman" w:eastAsia="Times New Roman" w:hAnsi="Times New Roman" w:cs="Times New Roman"/>
            <w:sz w:val="24"/>
            <w:szCs w:val="24"/>
          </w:rPr>
          <w:delText xml:space="preserve">§ 12 </w:delText>
        </w:r>
      </w:del>
      <w:r w:rsidRPr="00EA3268">
        <w:rPr>
          <w:rFonts w:ascii="Times New Roman" w:eastAsia="Times New Roman" w:hAnsi="Times New Roman" w:cs="Times New Roman"/>
          <w:sz w:val="24"/>
          <w:szCs w:val="24"/>
        </w:rPr>
        <w:t xml:space="preserve"> </w:t>
      </w:r>
      <w:commentRangeEnd w:id="569"/>
      <w:r w:rsidR="0084355C">
        <w:rPr>
          <w:rStyle w:val="Kommentaariviide"/>
        </w:rPr>
        <w:commentReference w:id="569"/>
      </w:r>
      <w:r w:rsidRPr="00EA3268">
        <w:rPr>
          <w:rFonts w:ascii="Times New Roman" w:eastAsia="Times New Roman" w:hAnsi="Times New Roman" w:cs="Times New Roman"/>
          <w:sz w:val="24"/>
          <w:szCs w:val="24"/>
        </w:rPr>
        <w:t>lõike 1 tingimusi täitmata kuni 18-aastaseks saamiseni.“.</w:t>
      </w:r>
    </w:p>
    <w:p w14:paraId="77B0E0FD"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57B44565"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 9. Õppetoetuste ja õppelaenu seaduse muutmine</w:t>
      </w:r>
    </w:p>
    <w:p w14:paraId="39D70B6F" w14:textId="77777777" w:rsidR="00EA3268" w:rsidRPr="00EA3268" w:rsidRDefault="00EA3268" w:rsidP="00BB64CD">
      <w:pPr>
        <w:spacing w:after="0" w:line="240" w:lineRule="auto"/>
        <w:jc w:val="both"/>
        <w:rPr>
          <w:rFonts w:ascii="Times New Roman" w:eastAsia="Times New Roman" w:hAnsi="Times New Roman" w:cs="Times New Roman"/>
          <w:sz w:val="24"/>
          <w:szCs w:val="24"/>
        </w:rPr>
      </w:pPr>
    </w:p>
    <w:p w14:paraId="09DE6FB4"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sz w:val="24"/>
          <w:szCs w:val="24"/>
        </w:rPr>
        <w:t xml:space="preserve">Õppetoetuste ja õppelaenu seaduses tehakse järgmised muudatused: </w:t>
      </w:r>
    </w:p>
    <w:p w14:paraId="356FFFB8"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24B1F995" w14:textId="3A471BEE" w:rsidR="00EA3268" w:rsidRPr="00EA3268" w:rsidRDefault="00EA3268" w:rsidP="00BB64CD">
      <w:pPr>
        <w:spacing w:after="0" w:line="240" w:lineRule="auto"/>
        <w:jc w:val="both"/>
        <w:rPr>
          <w:rFonts w:ascii="Times New Roman" w:eastAsia="Times New Roman" w:hAnsi="Times New Roman" w:cs="Times New Roman"/>
          <w:sz w:val="24"/>
          <w:szCs w:val="24"/>
        </w:rPr>
      </w:pPr>
      <w:r w:rsidRPr="00EA3268">
        <w:rPr>
          <w:rFonts w:ascii="Times New Roman" w:eastAsia="Times New Roman" w:hAnsi="Times New Roman" w:cs="Times New Roman"/>
          <w:b/>
          <w:bCs/>
          <w:sz w:val="24"/>
          <w:szCs w:val="24"/>
        </w:rPr>
        <w:t>1)</w:t>
      </w:r>
      <w:r w:rsidRPr="00EA3268">
        <w:rPr>
          <w:rFonts w:ascii="Times New Roman" w:eastAsia="Times New Roman" w:hAnsi="Times New Roman" w:cs="Times New Roman"/>
          <w:sz w:val="24"/>
          <w:szCs w:val="24"/>
        </w:rPr>
        <w:t xml:space="preserve"> paragrahvi 5 </w:t>
      </w:r>
      <w:del w:id="572" w:author="Mari Käbi" w:date="2024-05-14T15:03:00Z">
        <w:r w:rsidRPr="00EA3268" w:rsidDel="0084355C">
          <w:rPr>
            <w:rFonts w:ascii="Times New Roman" w:eastAsia="Times New Roman" w:hAnsi="Times New Roman" w:cs="Times New Roman"/>
            <w:sz w:val="24"/>
            <w:szCs w:val="24"/>
          </w:rPr>
          <w:delText xml:space="preserve">lõige </w:delText>
        </w:r>
      </w:del>
      <w:ins w:id="573" w:author="Mari Käbi" w:date="2024-05-14T15:03:00Z">
        <w:r w:rsidR="0084355C">
          <w:rPr>
            <w:rFonts w:ascii="Times New Roman" w:eastAsia="Times New Roman" w:hAnsi="Times New Roman" w:cs="Times New Roman"/>
            <w:sz w:val="24"/>
            <w:szCs w:val="24"/>
          </w:rPr>
          <w:t>lõike</w:t>
        </w:r>
        <w:r w:rsidR="0084355C"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1 punkti 2 täiendatakse pärast sõna „</w:t>
      </w:r>
      <w:commentRangeStart w:id="574"/>
      <w:del w:id="575" w:author="Mari Koik" w:date="2024-05-15T17:28:00Z">
        <w:r w:rsidRPr="00EA3268" w:rsidDel="004F2F34">
          <w:rPr>
            <w:rFonts w:ascii="Times New Roman" w:eastAsia="Times New Roman" w:hAnsi="Times New Roman" w:cs="Times New Roman"/>
            <w:sz w:val="24"/>
            <w:szCs w:val="24"/>
          </w:rPr>
          <w:delText>õppekaval,</w:delText>
        </w:r>
      </w:del>
      <w:ins w:id="576" w:author="Mari Koik" w:date="2024-05-15T17:28:00Z">
        <w:r w:rsidR="004F2F34">
          <w:rPr>
            <w:rFonts w:ascii="Times New Roman" w:eastAsia="Times New Roman" w:hAnsi="Times New Roman" w:cs="Times New Roman"/>
            <w:sz w:val="24"/>
            <w:szCs w:val="24"/>
          </w:rPr>
          <w:t>koolituskohad</w:t>
        </w:r>
      </w:ins>
      <w:commentRangeEnd w:id="574"/>
      <w:ins w:id="577" w:author="Mari Koik" w:date="2024-05-15T17:29:00Z">
        <w:r w:rsidR="004F2F34">
          <w:rPr>
            <w:rStyle w:val="Kommentaariviide"/>
          </w:rPr>
          <w:commentReference w:id="574"/>
        </w:r>
      </w:ins>
      <w:r w:rsidRPr="00EA3268">
        <w:rPr>
          <w:rFonts w:ascii="Times New Roman" w:eastAsia="Times New Roman" w:hAnsi="Times New Roman" w:cs="Times New Roman"/>
          <w:sz w:val="24"/>
          <w:szCs w:val="24"/>
        </w:rPr>
        <w:t>“ sõnadega „</w:t>
      </w:r>
      <w:ins w:id="578" w:author="Mari Koik" w:date="2024-05-15T17:29:00Z">
        <w:r w:rsidR="004F2F34">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välja arvatud ettevalmistava õppe õppekaval</w:t>
      </w:r>
      <w:del w:id="579" w:author="Mari Koik" w:date="2024-05-15T17:29:00Z">
        <w:r w:rsidRPr="00EA3268" w:rsidDel="004F2F34">
          <w:rPr>
            <w:rFonts w:ascii="Times New Roman" w:eastAsia="Times New Roman" w:hAnsi="Times New Roman" w:cs="Times New Roman"/>
            <w:sz w:val="24"/>
            <w:szCs w:val="24"/>
          </w:rPr>
          <w:delText>,</w:delText>
        </w:r>
      </w:del>
      <w:r w:rsidRPr="00EA3268">
        <w:rPr>
          <w:rFonts w:ascii="Times New Roman" w:eastAsia="Times New Roman" w:hAnsi="Times New Roman" w:cs="Times New Roman"/>
          <w:sz w:val="24"/>
          <w:szCs w:val="24"/>
        </w:rPr>
        <w:t>“;</w:t>
      </w:r>
    </w:p>
    <w:p w14:paraId="5AC08465" w14:textId="77777777" w:rsidR="00EA3268" w:rsidRPr="00EA3268" w:rsidRDefault="00EA3268" w:rsidP="00BB64CD">
      <w:pPr>
        <w:spacing w:after="0" w:line="240" w:lineRule="auto"/>
        <w:jc w:val="both"/>
        <w:rPr>
          <w:rFonts w:ascii="Times New Roman" w:eastAsia="Times New Roman" w:hAnsi="Times New Roman" w:cs="Times New Roman"/>
          <w:b/>
          <w:bCs/>
          <w:sz w:val="24"/>
          <w:szCs w:val="24"/>
        </w:rPr>
      </w:pPr>
    </w:p>
    <w:p w14:paraId="26A40A88" w14:textId="575E4E4D"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eastAsia="Times New Roman" w:hAnsi="Times New Roman" w:cs="Times New Roman"/>
          <w:b/>
          <w:bCs/>
          <w:sz w:val="24"/>
          <w:szCs w:val="24"/>
        </w:rPr>
        <w:t>2)</w:t>
      </w:r>
      <w:r w:rsidRPr="00EA3268">
        <w:rPr>
          <w:rFonts w:ascii="Times New Roman" w:eastAsia="Times New Roman" w:hAnsi="Times New Roman" w:cs="Times New Roman"/>
          <w:sz w:val="24"/>
          <w:szCs w:val="24"/>
        </w:rPr>
        <w:t xml:space="preserve"> paragrahvi 5 </w:t>
      </w:r>
      <w:del w:id="580" w:author="Mari Käbi" w:date="2024-05-14T15:03:00Z">
        <w:r w:rsidRPr="00EA3268" w:rsidDel="0084355C">
          <w:rPr>
            <w:rFonts w:ascii="Times New Roman" w:eastAsia="Times New Roman" w:hAnsi="Times New Roman" w:cs="Times New Roman"/>
            <w:sz w:val="24"/>
            <w:szCs w:val="24"/>
          </w:rPr>
          <w:delText xml:space="preserve">lõige </w:delText>
        </w:r>
      </w:del>
      <w:ins w:id="581" w:author="Mari Käbi" w:date="2024-05-14T15:03:00Z">
        <w:r w:rsidR="0084355C">
          <w:rPr>
            <w:rFonts w:ascii="Times New Roman" w:eastAsia="Times New Roman" w:hAnsi="Times New Roman" w:cs="Times New Roman"/>
            <w:sz w:val="24"/>
            <w:szCs w:val="24"/>
          </w:rPr>
          <w:t>lõike</w:t>
        </w:r>
        <w:r w:rsidR="0084355C" w:rsidRPr="00EA3268">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1 punkti 3 täiendatakse pärast sõnu „</w:t>
      </w:r>
      <w:ins w:id="582" w:author="Mari Käbi" w:date="2024-05-14T15:04:00Z">
        <w:del w:id="583" w:author="Mari Koik" w:date="2024-05-14T18:40:00Z">
          <w:r w:rsidR="0084355C" w:rsidDel="000B75CC">
            <w:rPr>
              <w:rFonts w:ascii="Times New Roman" w:eastAsia="Times New Roman" w:hAnsi="Times New Roman" w:cs="Times New Roman"/>
              <w:sz w:val="24"/>
              <w:szCs w:val="24"/>
            </w:rPr>
            <w:delText>,</w:delText>
          </w:r>
        </w:del>
      </w:ins>
      <w:r w:rsidRPr="00EA3268">
        <w:rPr>
          <w:rFonts w:ascii="Times New Roman" w:eastAsia="Times New Roman" w:hAnsi="Times New Roman" w:cs="Times New Roman"/>
          <w:sz w:val="24"/>
          <w:szCs w:val="24"/>
        </w:rPr>
        <w:t>statsionaarses õppes“ sõnadega „,</w:t>
      </w:r>
      <w:ins w:id="584" w:author="Mari Koik" w:date="2024-05-14T18:40:00Z">
        <w:r w:rsidR="000B75CC">
          <w:rPr>
            <w:rFonts w:ascii="Times New Roman" w:eastAsia="Times New Roman" w:hAnsi="Times New Roman" w:cs="Times New Roman"/>
            <w:sz w:val="24"/>
            <w:szCs w:val="24"/>
          </w:rPr>
          <w:t xml:space="preserve"> </w:t>
        </w:r>
      </w:ins>
      <w:r w:rsidRPr="00EA3268">
        <w:rPr>
          <w:rFonts w:ascii="Times New Roman" w:eastAsia="Times New Roman" w:hAnsi="Times New Roman" w:cs="Times New Roman"/>
          <w:sz w:val="24"/>
          <w:szCs w:val="24"/>
        </w:rPr>
        <w:t>välja arvatud ettevalmistavas õppes</w:t>
      </w:r>
      <w:ins w:id="585" w:author="Mari Käbi" w:date="2024-05-14T15:04:00Z">
        <w:r w:rsidR="0084355C">
          <w:rPr>
            <w:rFonts w:ascii="Times New Roman" w:eastAsia="Times New Roman" w:hAnsi="Times New Roman" w:cs="Times New Roman"/>
            <w:sz w:val="24"/>
            <w:szCs w:val="24"/>
          </w:rPr>
          <w:t>,</w:t>
        </w:r>
        <w:del w:id="586" w:author="Mari Koik" w:date="2024-05-15T17:29:00Z">
          <w:r w:rsidR="0084355C" w:rsidDel="004F2F34">
            <w:rPr>
              <w:rFonts w:ascii="Times New Roman" w:eastAsia="Times New Roman" w:hAnsi="Times New Roman" w:cs="Times New Roman"/>
              <w:sz w:val="24"/>
              <w:szCs w:val="24"/>
            </w:rPr>
            <w:delText xml:space="preserve"> </w:delText>
          </w:r>
        </w:del>
      </w:ins>
      <w:r w:rsidRPr="00EA3268">
        <w:rPr>
          <w:rFonts w:ascii="Times New Roman" w:eastAsia="Times New Roman" w:hAnsi="Times New Roman" w:cs="Times New Roman"/>
          <w:sz w:val="24"/>
          <w:szCs w:val="24"/>
        </w:rPr>
        <w:t xml:space="preserve">“. </w:t>
      </w:r>
    </w:p>
    <w:p w14:paraId="7E34D633" w14:textId="77777777" w:rsidR="00EA3268" w:rsidRPr="00EA3268" w:rsidRDefault="00EA3268" w:rsidP="00BB64CD">
      <w:pPr>
        <w:spacing w:after="0" w:line="240" w:lineRule="auto"/>
        <w:jc w:val="both"/>
        <w:rPr>
          <w:rFonts w:ascii="Times New Roman" w:hAnsi="Times New Roman" w:cs="Times New Roman"/>
          <w:sz w:val="24"/>
          <w:szCs w:val="24"/>
        </w:rPr>
      </w:pPr>
    </w:p>
    <w:p w14:paraId="4C0A57B7" w14:textId="77777777" w:rsidR="00EA3268" w:rsidRPr="00EA3268" w:rsidRDefault="00EA3268" w:rsidP="00BB64CD">
      <w:pPr>
        <w:spacing w:after="0" w:line="240" w:lineRule="auto"/>
        <w:jc w:val="both"/>
        <w:rPr>
          <w:rFonts w:ascii="Times New Roman" w:hAnsi="Times New Roman" w:cs="Times New Roman"/>
          <w:b/>
          <w:bCs/>
          <w:color w:val="202020"/>
          <w:sz w:val="24"/>
          <w:szCs w:val="24"/>
        </w:rPr>
      </w:pPr>
      <w:r w:rsidRPr="00EA3268">
        <w:rPr>
          <w:rFonts w:ascii="Times New Roman" w:hAnsi="Times New Roman" w:cs="Times New Roman"/>
          <w:b/>
          <w:bCs/>
          <w:color w:val="202020"/>
          <w:sz w:val="24"/>
          <w:szCs w:val="24"/>
        </w:rPr>
        <w:t>§ 10. Ühistranspordiseaduse muutmine</w:t>
      </w:r>
    </w:p>
    <w:p w14:paraId="43D3E49E" w14:textId="77777777" w:rsidR="00EA3268" w:rsidRPr="00EA3268" w:rsidRDefault="00EA3268" w:rsidP="00BB64CD">
      <w:pPr>
        <w:spacing w:after="0" w:line="240" w:lineRule="auto"/>
        <w:jc w:val="both"/>
        <w:rPr>
          <w:rFonts w:ascii="Times New Roman" w:hAnsi="Times New Roman" w:cs="Times New Roman"/>
          <w:color w:val="202020"/>
          <w:sz w:val="24"/>
          <w:szCs w:val="24"/>
        </w:rPr>
      </w:pPr>
    </w:p>
    <w:p w14:paraId="32F652C6" w14:textId="77777777" w:rsidR="00EA3268" w:rsidRPr="00EA3268" w:rsidRDefault="00EA3268" w:rsidP="00BB64CD">
      <w:pPr>
        <w:spacing w:after="0" w:line="240" w:lineRule="auto"/>
        <w:jc w:val="both"/>
        <w:rPr>
          <w:rFonts w:ascii="Times New Roman" w:hAnsi="Times New Roman" w:cs="Times New Roman"/>
          <w:color w:val="202020"/>
          <w:sz w:val="24"/>
          <w:szCs w:val="24"/>
        </w:rPr>
      </w:pPr>
      <w:r w:rsidRPr="00EA3268">
        <w:rPr>
          <w:rFonts w:ascii="Times New Roman" w:hAnsi="Times New Roman" w:cs="Times New Roman"/>
          <w:color w:val="202020"/>
          <w:sz w:val="24"/>
          <w:szCs w:val="24"/>
        </w:rPr>
        <w:t xml:space="preserve">Ühistranspordiseaduses tehakse järgmised muudatused: </w:t>
      </w:r>
    </w:p>
    <w:p w14:paraId="2ED23372" w14:textId="77777777" w:rsidR="00EA3268" w:rsidRPr="00EA3268" w:rsidRDefault="00EA3268" w:rsidP="00BB64CD">
      <w:pPr>
        <w:spacing w:after="0" w:line="240" w:lineRule="auto"/>
        <w:jc w:val="both"/>
        <w:rPr>
          <w:rFonts w:ascii="Times New Roman" w:hAnsi="Times New Roman" w:cs="Times New Roman"/>
          <w:b/>
          <w:bCs/>
          <w:color w:val="202020"/>
          <w:sz w:val="24"/>
          <w:szCs w:val="24"/>
        </w:rPr>
      </w:pPr>
    </w:p>
    <w:p w14:paraId="510C7B1F" w14:textId="7EE1AB0C" w:rsidR="00EA3268" w:rsidRPr="00EA3268" w:rsidRDefault="00EA3268" w:rsidP="00BB64CD">
      <w:pPr>
        <w:spacing w:after="0" w:line="240" w:lineRule="auto"/>
        <w:jc w:val="both"/>
        <w:rPr>
          <w:rFonts w:ascii="Times New Roman" w:hAnsi="Times New Roman" w:cs="Times New Roman"/>
          <w:color w:val="202020"/>
          <w:sz w:val="24"/>
          <w:szCs w:val="24"/>
        </w:rPr>
      </w:pPr>
      <w:r w:rsidRPr="00EA3268">
        <w:rPr>
          <w:rFonts w:ascii="Times New Roman" w:hAnsi="Times New Roman" w:cs="Times New Roman"/>
          <w:b/>
          <w:bCs/>
          <w:color w:val="202020"/>
          <w:sz w:val="24"/>
          <w:szCs w:val="24"/>
        </w:rPr>
        <w:t>1)</w:t>
      </w:r>
      <w:r w:rsidRPr="00EA3268">
        <w:rPr>
          <w:rFonts w:ascii="Times New Roman" w:hAnsi="Times New Roman" w:cs="Times New Roman"/>
          <w:color w:val="202020"/>
          <w:sz w:val="24"/>
          <w:szCs w:val="24"/>
        </w:rPr>
        <w:t xml:space="preserve"> paragrahvi 32 lõike 2 punktis 3 asendatakse tekstiosa „põhikooli- ja gümnaasiumiseaduse alusel on antud soovitus lapse </w:t>
      </w:r>
      <w:commentRangeStart w:id="587"/>
      <w:r w:rsidRPr="00EA3268">
        <w:rPr>
          <w:rFonts w:ascii="Times New Roman" w:hAnsi="Times New Roman" w:cs="Times New Roman"/>
          <w:color w:val="202020"/>
          <w:sz w:val="24"/>
          <w:szCs w:val="24"/>
        </w:rPr>
        <w:t>koolikohustuse</w:t>
      </w:r>
      <w:ins w:id="588" w:author="Mari Koik" w:date="2024-05-15T17:30:00Z">
        <w:r w:rsidR="004F2F34">
          <w:rPr>
            <w:rFonts w:ascii="Times New Roman" w:hAnsi="Times New Roman" w:cs="Times New Roman"/>
            <w:color w:val="202020"/>
            <w:sz w:val="24"/>
            <w:szCs w:val="24"/>
          </w:rPr>
          <w:t xml:space="preserve"> täitmise</w:t>
        </w:r>
      </w:ins>
      <w:commentRangeEnd w:id="587"/>
      <w:ins w:id="589" w:author="Mari Koik" w:date="2024-05-15T17:35:00Z">
        <w:r w:rsidR="00CF377B">
          <w:rPr>
            <w:rStyle w:val="Kommentaariviide"/>
          </w:rPr>
          <w:commentReference w:id="587"/>
        </w:r>
      </w:ins>
      <w:r w:rsidRPr="00EA3268">
        <w:rPr>
          <w:rFonts w:ascii="Times New Roman" w:hAnsi="Times New Roman" w:cs="Times New Roman"/>
          <w:color w:val="202020"/>
          <w:sz w:val="24"/>
          <w:szCs w:val="24"/>
        </w:rPr>
        <w:t xml:space="preserve">“ tekstiosaga „Eesti Vabariigi haridusseaduse alusel on antud soovitus </w:t>
      </w:r>
      <w:del w:id="590" w:author="Mari Koik" w:date="2024-05-15T17:30:00Z">
        <w:r w:rsidRPr="00EA3268" w:rsidDel="004F2F34">
          <w:rPr>
            <w:rFonts w:ascii="Times New Roman" w:hAnsi="Times New Roman" w:cs="Times New Roman"/>
            <w:color w:val="202020"/>
            <w:sz w:val="24"/>
            <w:szCs w:val="24"/>
          </w:rPr>
          <w:delText>õppimiskohustuse</w:delText>
        </w:r>
      </w:del>
      <w:ins w:id="591" w:author="Mari Koik" w:date="2024-05-15T17:30:00Z">
        <w:r w:rsidR="004F2F34">
          <w:rPr>
            <w:rFonts w:ascii="Times New Roman" w:hAnsi="Times New Roman" w:cs="Times New Roman"/>
            <w:color w:val="202020"/>
            <w:sz w:val="24"/>
            <w:szCs w:val="24"/>
          </w:rPr>
          <w:t>õpingute</w:t>
        </w:r>
      </w:ins>
      <w:r w:rsidRPr="00EA3268">
        <w:rPr>
          <w:rFonts w:ascii="Times New Roman" w:hAnsi="Times New Roman" w:cs="Times New Roman"/>
          <w:color w:val="202020"/>
          <w:sz w:val="24"/>
          <w:szCs w:val="24"/>
        </w:rPr>
        <w:t xml:space="preserve">“; </w:t>
      </w:r>
    </w:p>
    <w:p w14:paraId="66DC44E0" w14:textId="7B7C75B0" w:rsidR="00EA3268" w:rsidRPr="00EA3268" w:rsidRDefault="00EA3268" w:rsidP="00BB64CD">
      <w:pPr>
        <w:spacing w:after="0" w:line="240" w:lineRule="auto"/>
        <w:jc w:val="both"/>
        <w:rPr>
          <w:rFonts w:ascii="Times New Roman" w:hAnsi="Times New Roman" w:cs="Times New Roman"/>
          <w:color w:val="202020"/>
          <w:sz w:val="24"/>
          <w:szCs w:val="24"/>
        </w:rPr>
      </w:pPr>
      <w:r w:rsidRPr="00EA3268">
        <w:rPr>
          <w:rFonts w:ascii="Times New Roman" w:hAnsi="Times New Roman" w:cs="Times New Roman"/>
          <w:b/>
          <w:bCs/>
          <w:color w:val="202020"/>
          <w:sz w:val="24"/>
          <w:szCs w:val="24"/>
        </w:rPr>
        <w:t>2)</w:t>
      </w:r>
      <w:r w:rsidRPr="00EA3268">
        <w:rPr>
          <w:rFonts w:ascii="Times New Roman" w:hAnsi="Times New Roman" w:cs="Times New Roman"/>
          <w:color w:val="202020"/>
          <w:sz w:val="24"/>
          <w:szCs w:val="24"/>
        </w:rPr>
        <w:t xml:space="preserve"> paragrahvis 34 ja § 41 lõike 2 punktis 2 asendatakse sõna</w:t>
      </w:r>
      <w:ins w:id="592" w:author="Mari Koik" w:date="2024-05-15T18:12:00Z">
        <w:r w:rsidR="008D5E5B">
          <w:rPr>
            <w:rFonts w:ascii="Times New Roman" w:hAnsi="Times New Roman" w:cs="Times New Roman"/>
            <w:color w:val="202020"/>
            <w:sz w:val="24"/>
            <w:szCs w:val="24"/>
          </w:rPr>
          <w:t>d</w:t>
        </w:r>
      </w:ins>
      <w:r w:rsidRPr="00EA3268">
        <w:rPr>
          <w:rFonts w:ascii="Times New Roman" w:hAnsi="Times New Roman" w:cs="Times New Roman"/>
          <w:color w:val="202020"/>
          <w:sz w:val="24"/>
          <w:szCs w:val="24"/>
        </w:rPr>
        <w:t xml:space="preserve"> „</w:t>
      </w:r>
      <w:commentRangeStart w:id="593"/>
      <w:r w:rsidRPr="00EA3268">
        <w:rPr>
          <w:rFonts w:ascii="Times New Roman" w:hAnsi="Times New Roman" w:cs="Times New Roman"/>
          <w:color w:val="202020"/>
          <w:sz w:val="24"/>
          <w:szCs w:val="24"/>
        </w:rPr>
        <w:t>koolikohustuse</w:t>
      </w:r>
      <w:ins w:id="594" w:author="Mari Koik" w:date="2024-05-15T17:30:00Z">
        <w:r w:rsidR="004F2F34">
          <w:rPr>
            <w:rFonts w:ascii="Times New Roman" w:hAnsi="Times New Roman" w:cs="Times New Roman"/>
            <w:color w:val="202020"/>
            <w:sz w:val="24"/>
            <w:szCs w:val="24"/>
          </w:rPr>
          <w:t xml:space="preserve"> täitmise</w:t>
        </w:r>
      </w:ins>
      <w:commentRangeEnd w:id="593"/>
      <w:ins w:id="595" w:author="Mari Koik" w:date="2024-05-15T17:36:00Z">
        <w:r w:rsidR="00CF377B">
          <w:rPr>
            <w:rStyle w:val="Kommentaariviide"/>
          </w:rPr>
          <w:commentReference w:id="593"/>
        </w:r>
      </w:ins>
      <w:r w:rsidRPr="00EA3268">
        <w:rPr>
          <w:rFonts w:ascii="Times New Roman" w:hAnsi="Times New Roman" w:cs="Times New Roman"/>
          <w:color w:val="202020"/>
          <w:sz w:val="24"/>
          <w:szCs w:val="24"/>
        </w:rPr>
        <w:t>“ sõnaga „</w:t>
      </w:r>
      <w:del w:id="596" w:author="Mari Koik" w:date="2024-05-15T17:31:00Z">
        <w:r w:rsidRPr="00EA3268" w:rsidDel="004F2F34">
          <w:rPr>
            <w:rFonts w:ascii="Times New Roman" w:hAnsi="Times New Roman" w:cs="Times New Roman"/>
            <w:color w:val="202020"/>
            <w:sz w:val="24"/>
            <w:szCs w:val="24"/>
          </w:rPr>
          <w:delText>õppimiskohustuse</w:delText>
        </w:r>
      </w:del>
      <w:ins w:id="597" w:author="Mari Koik" w:date="2024-05-15T17:31:00Z">
        <w:r w:rsidR="004F2F34">
          <w:rPr>
            <w:rFonts w:ascii="Times New Roman" w:hAnsi="Times New Roman" w:cs="Times New Roman"/>
            <w:color w:val="202020"/>
            <w:sz w:val="24"/>
            <w:szCs w:val="24"/>
          </w:rPr>
          <w:t>õpingute</w:t>
        </w:r>
      </w:ins>
      <w:r w:rsidRPr="00EA3268">
        <w:rPr>
          <w:rFonts w:ascii="Times New Roman" w:hAnsi="Times New Roman" w:cs="Times New Roman"/>
          <w:color w:val="202020"/>
          <w:sz w:val="24"/>
          <w:szCs w:val="24"/>
        </w:rPr>
        <w:t xml:space="preserve">“. </w:t>
      </w:r>
    </w:p>
    <w:p w14:paraId="2B4B45CE" w14:textId="77777777" w:rsidR="00EA3268" w:rsidRPr="00EA3268" w:rsidRDefault="00EA3268" w:rsidP="00BB64CD">
      <w:pPr>
        <w:spacing w:after="0" w:line="240" w:lineRule="auto"/>
        <w:jc w:val="both"/>
        <w:rPr>
          <w:rFonts w:ascii="Times New Roman" w:hAnsi="Times New Roman" w:cs="Times New Roman"/>
          <w:b/>
          <w:color w:val="202020"/>
          <w:sz w:val="24"/>
          <w:szCs w:val="24"/>
        </w:rPr>
      </w:pPr>
    </w:p>
    <w:p w14:paraId="01C1B00E" w14:textId="77777777" w:rsidR="00EA3268" w:rsidRPr="00EA3268" w:rsidRDefault="00EA3268" w:rsidP="00BB64CD">
      <w:pPr>
        <w:spacing w:after="0" w:line="240" w:lineRule="auto"/>
        <w:jc w:val="both"/>
        <w:rPr>
          <w:rFonts w:ascii="Times New Roman" w:hAnsi="Times New Roman" w:cs="Times New Roman"/>
          <w:b/>
          <w:bCs/>
          <w:color w:val="202020"/>
          <w:sz w:val="24"/>
          <w:szCs w:val="24"/>
        </w:rPr>
      </w:pPr>
      <w:r w:rsidRPr="00EA3268">
        <w:rPr>
          <w:rFonts w:ascii="Times New Roman" w:hAnsi="Times New Roman" w:cs="Times New Roman"/>
          <w:b/>
          <w:bCs/>
          <w:color w:val="202020"/>
          <w:sz w:val="24"/>
          <w:szCs w:val="24"/>
        </w:rPr>
        <w:t>§ 11. Seaduse jõustumine</w:t>
      </w:r>
    </w:p>
    <w:p w14:paraId="7E8BAFBF" w14:textId="77777777" w:rsidR="00EA3268" w:rsidRPr="00EA3268" w:rsidRDefault="00EA3268" w:rsidP="00BB64CD">
      <w:pPr>
        <w:spacing w:after="0" w:line="240" w:lineRule="auto"/>
        <w:jc w:val="both"/>
        <w:rPr>
          <w:rFonts w:ascii="Times New Roman" w:hAnsi="Times New Roman" w:cs="Times New Roman"/>
          <w:sz w:val="24"/>
          <w:szCs w:val="24"/>
        </w:rPr>
      </w:pPr>
    </w:p>
    <w:p w14:paraId="4FE2281A" w14:textId="77777777"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(1) Käesolev seadus jõustub 2025. aasta 1. septembril.</w:t>
      </w:r>
    </w:p>
    <w:p w14:paraId="322945A3" w14:textId="77777777" w:rsidR="00EA3268" w:rsidRPr="00EA3268" w:rsidRDefault="00EA3268" w:rsidP="00BB64CD">
      <w:pPr>
        <w:spacing w:after="0" w:line="240" w:lineRule="auto"/>
        <w:jc w:val="both"/>
        <w:rPr>
          <w:rFonts w:ascii="Times New Roman" w:hAnsi="Times New Roman" w:cs="Times New Roman"/>
          <w:sz w:val="24"/>
          <w:szCs w:val="24"/>
        </w:rPr>
      </w:pPr>
    </w:p>
    <w:p w14:paraId="74615009" w14:textId="0EF7C284" w:rsidR="00EA3268" w:rsidRPr="00EA3268" w:rsidRDefault="00EA3268" w:rsidP="00BB64CD">
      <w:pPr>
        <w:spacing w:after="0" w:line="240" w:lineRule="auto"/>
        <w:jc w:val="both"/>
        <w:rPr>
          <w:rFonts w:ascii="Times New Roman" w:hAnsi="Times New Roman" w:cs="Times New Roman"/>
          <w:sz w:val="24"/>
          <w:szCs w:val="24"/>
        </w:rPr>
      </w:pPr>
      <w:r w:rsidRPr="00EA3268">
        <w:rPr>
          <w:rFonts w:ascii="Times New Roman" w:hAnsi="Times New Roman" w:cs="Times New Roman"/>
          <w:sz w:val="24"/>
          <w:szCs w:val="24"/>
        </w:rPr>
        <w:t xml:space="preserve">(2) Käesoleva seaduse </w:t>
      </w:r>
      <w:commentRangeStart w:id="598"/>
      <w:r w:rsidRPr="00EA3268">
        <w:rPr>
          <w:rFonts w:ascii="Times New Roman" w:hAnsi="Times New Roman" w:cs="Times New Roman"/>
          <w:sz w:val="24"/>
          <w:szCs w:val="24"/>
        </w:rPr>
        <w:t>§ 3 punktid 23</w:t>
      </w:r>
      <w:ins w:id="599" w:author="Mari Käbi" w:date="2024-05-14T15:07:00Z">
        <w:r w:rsidR="0084355C">
          <w:rPr>
            <w:rFonts w:ascii="Times New Roman" w:hAnsi="Times New Roman" w:cs="Times New Roman"/>
            <w:sz w:val="24"/>
            <w:szCs w:val="24"/>
          </w:rPr>
          <w:t>−</w:t>
        </w:r>
      </w:ins>
      <w:del w:id="600" w:author="Mari Käbi" w:date="2024-05-14T15:07:00Z">
        <w:r w:rsidRPr="00EA3268" w:rsidDel="0084355C">
          <w:rPr>
            <w:rFonts w:ascii="Times New Roman" w:hAnsi="Times New Roman" w:cs="Times New Roman"/>
            <w:sz w:val="24"/>
            <w:szCs w:val="24"/>
          </w:rPr>
          <w:delText>-</w:delText>
        </w:r>
      </w:del>
      <w:r w:rsidRPr="00EA3268">
        <w:rPr>
          <w:rFonts w:ascii="Times New Roman" w:hAnsi="Times New Roman" w:cs="Times New Roman"/>
          <w:sz w:val="24"/>
          <w:szCs w:val="24"/>
        </w:rPr>
        <w:t xml:space="preserve">27 ja 30 ning § 4 jõustuvad üldises korras. </w:t>
      </w:r>
      <w:commentRangeEnd w:id="598"/>
      <w:r w:rsidR="007C6AD1">
        <w:rPr>
          <w:rStyle w:val="Kommentaariviide"/>
        </w:rPr>
        <w:commentReference w:id="598"/>
      </w:r>
    </w:p>
    <w:p w14:paraId="03863E0D" w14:textId="77777777" w:rsidR="00EA3268" w:rsidRPr="00EA3268" w:rsidRDefault="00EA3268" w:rsidP="00BB64CD">
      <w:pPr>
        <w:spacing w:after="0" w:line="240" w:lineRule="auto"/>
        <w:jc w:val="both"/>
        <w:rPr>
          <w:rFonts w:ascii="Times New Roman" w:hAnsi="Times New Roman" w:cs="Times New Roman"/>
          <w:sz w:val="24"/>
          <w:szCs w:val="24"/>
        </w:rPr>
      </w:pPr>
    </w:p>
    <w:p w14:paraId="500739AF" w14:textId="77777777" w:rsidR="00EA3268" w:rsidRPr="00EA3268" w:rsidRDefault="00EA3268" w:rsidP="00BB64CD">
      <w:pPr>
        <w:spacing w:after="0" w:line="240" w:lineRule="auto"/>
        <w:jc w:val="both"/>
        <w:rPr>
          <w:rFonts w:ascii="Times New Roman" w:hAnsi="Times New Roman" w:cs="Times New Roman"/>
          <w:sz w:val="24"/>
          <w:szCs w:val="24"/>
        </w:rPr>
      </w:pPr>
    </w:p>
    <w:p w14:paraId="403CDAEC"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 xml:space="preserve">Lauri </w:t>
      </w:r>
      <w:proofErr w:type="spellStart"/>
      <w:r w:rsidRPr="00EA3268">
        <w:rPr>
          <w:rFonts w:ascii="Times New Roman" w:eastAsia="Times New Roman" w:hAnsi="Times New Roman" w:cs="Times New Roman"/>
          <w:color w:val="000000"/>
          <w:kern w:val="0"/>
          <w:sz w:val="24"/>
          <w:szCs w:val="24"/>
          <w:lang w:eastAsia="et-EE"/>
          <w14:ligatures w14:val="none"/>
        </w:rPr>
        <w:t>Hussar</w:t>
      </w:r>
      <w:proofErr w:type="spellEnd"/>
    </w:p>
    <w:p w14:paraId="79A75C3C"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Riigikogu esimees</w:t>
      </w:r>
    </w:p>
    <w:p w14:paraId="248A5519"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9EF57C0" w14:textId="77777777" w:rsidR="00EA3268" w:rsidRPr="00EA3268" w:rsidRDefault="00EA3268" w:rsidP="00BB64CD">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EA3268">
        <w:rPr>
          <w:rFonts w:ascii="Times New Roman" w:hAnsi="Times New Roman" w:cs="Times New Roman"/>
          <w:color w:val="000000"/>
          <w:sz w:val="24"/>
          <w:szCs w:val="24"/>
        </w:rPr>
        <w:t>Tallinn, „.....“....................2024. a</w:t>
      </w:r>
    </w:p>
    <w:p w14:paraId="1E065F62"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Arial Unicode MS" w:hAnsi="Times New Roman" w:cs="Times New Roman"/>
          <w:kern w:val="3"/>
          <w:sz w:val="24"/>
          <w:szCs w:val="24"/>
          <w:lang w:eastAsia="et-EE"/>
          <w14:ligatures w14:val="none"/>
        </w:rPr>
        <w:t>A</w:t>
      </w:r>
      <w:r w:rsidRPr="00EA3268">
        <w:rPr>
          <w:rFonts w:ascii="Times New Roman" w:eastAsia="Times New Roman" w:hAnsi="Times New Roman" w:cs="Times New Roman"/>
          <w:color w:val="000000"/>
          <w:kern w:val="0"/>
          <w:sz w:val="24"/>
          <w:szCs w:val="24"/>
          <w:lang w:eastAsia="et-EE"/>
          <w14:ligatures w14:val="none"/>
        </w:rPr>
        <w:t>lgatab Vabariigi Valitsus</w:t>
      </w:r>
    </w:p>
    <w:p w14:paraId="7585E506"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„.....“.......................2024. a</w:t>
      </w:r>
    </w:p>
    <w:p w14:paraId="2CB020C0" w14:textId="77777777" w:rsidR="00EA3268" w:rsidRPr="00EA3268" w:rsidRDefault="00EA3268" w:rsidP="00BB64C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BE52C1B" w14:textId="77777777" w:rsidR="00EA3268" w:rsidRPr="00EA3268" w:rsidRDefault="00EA3268" w:rsidP="00BB64CD">
      <w:pPr>
        <w:spacing w:after="0" w:line="240" w:lineRule="auto"/>
        <w:jc w:val="both"/>
        <w:rPr>
          <w:rFonts w:ascii="Times New Roman" w:eastAsia="Times New Roman" w:hAnsi="Times New Roman" w:cs="Times New Roman"/>
          <w:kern w:val="0"/>
          <w:sz w:val="24"/>
          <w:szCs w:val="24"/>
          <w:lang w:eastAsia="et-EE"/>
          <w14:ligatures w14:val="none"/>
        </w:rPr>
      </w:pPr>
      <w:r w:rsidRPr="00EA3268">
        <w:rPr>
          <w:rFonts w:ascii="Times New Roman" w:eastAsia="Times New Roman" w:hAnsi="Times New Roman" w:cs="Times New Roman"/>
          <w:color w:val="000000"/>
          <w:kern w:val="0"/>
          <w:sz w:val="24"/>
          <w:szCs w:val="24"/>
          <w:lang w:eastAsia="et-EE"/>
          <w14:ligatures w14:val="none"/>
        </w:rPr>
        <w:t>allkirjastatud digitaalselt</w:t>
      </w:r>
    </w:p>
    <w:p w14:paraId="21D9F727" w14:textId="77777777" w:rsidR="00EA3268" w:rsidRPr="00EA3268" w:rsidRDefault="00EA3268" w:rsidP="00BB64CD">
      <w:pPr>
        <w:jc w:val="both"/>
        <w:rPr>
          <w:rFonts w:ascii="Times New Roman" w:hAnsi="Times New Roman" w:cs="Times New Roman"/>
          <w:color w:val="202020"/>
          <w:sz w:val="24"/>
          <w:szCs w:val="24"/>
        </w:rPr>
      </w:pPr>
    </w:p>
    <w:p w14:paraId="1A14F929" w14:textId="77777777" w:rsidR="00F625AF" w:rsidRDefault="00F625AF" w:rsidP="00BB64CD">
      <w:pPr>
        <w:jc w:val="both"/>
      </w:pPr>
    </w:p>
    <w:sectPr w:rsidR="00F625AF" w:rsidSect="003326B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5-16T16:40:00Z" w:initials="MK">
    <w:p w14:paraId="268A2A65" w14:textId="77777777" w:rsidR="008048BA" w:rsidRDefault="008048BA">
      <w:pPr>
        <w:pStyle w:val="Kommentaaritekst"/>
      </w:pPr>
      <w:r>
        <w:rPr>
          <w:rStyle w:val="Kommentaariviide"/>
        </w:rPr>
        <w:annotationRef/>
      </w:r>
      <w:r>
        <w:t>Eelnõul peavad olema ka lehekülje numbrid (Riigikogu eelnõude vormistamise juhend).</w:t>
      </w:r>
    </w:p>
    <w:p w14:paraId="59CA6B2E" w14:textId="77777777" w:rsidR="008048BA" w:rsidRDefault="008048BA" w:rsidP="000757C3">
      <w:pPr>
        <w:pStyle w:val="Kommentaaritekst"/>
      </w:pPr>
      <w:r>
        <w:t>Lehekülje number alates esimesest leheküljest, jaluses, keskel</w:t>
      </w:r>
    </w:p>
  </w:comment>
  <w:comment w:id="18" w:author="Mari Koik" w:date="2024-05-15T17:34:00Z" w:initials="MK">
    <w:p w14:paraId="4ADF3E57" w14:textId="32119D08" w:rsidR="00CF377B" w:rsidRDefault="00CF377B" w:rsidP="00352859">
      <w:pPr>
        <w:pStyle w:val="Kommentaaritekst"/>
      </w:pPr>
      <w:r>
        <w:rPr>
          <w:rStyle w:val="Kommentaariviide"/>
        </w:rPr>
        <w:annotationRef/>
      </w:r>
      <w:r>
        <w:t xml:space="preserve">Natuke inimlikum sõnastus </w:t>
      </w:r>
      <w:r>
        <w:rPr>
          <w:i/>
          <w:iCs/>
        </w:rPr>
        <w:t xml:space="preserve">õppimiskohustuse täitma asumise </w:t>
      </w:r>
      <w:r>
        <w:t>asemel. Kohustust on niikuinii palju nimetatud. Juttu on ikkagi 7-aastasest lapsest.</w:t>
      </w:r>
    </w:p>
  </w:comment>
  <w:comment w:id="37" w:author="Mari Koik" w:date="2024-05-15T19:36:00Z" w:initials="MK">
    <w:p w14:paraId="0ECC581B" w14:textId="77777777" w:rsidR="009C21E9" w:rsidRDefault="009C21E9" w:rsidP="00E374D5">
      <w:pPr>
        <w:pStyle w:val="Kommentaaritekst"/>
      </w:pPr>
      <w:r>
        <w:rPr>
          <w:rStyle w:val="Kommentaariviide"/>
        </w:rPr>
        <w:annotationRef/>
      </w:r>
      <w:r>
        <w:t>Kui need kõik peavad olema välja kujunemata, jätke see parandus arvestamata.</w:t>
      </w:r>
    </w:p>
  </w:comment>
  <w:comment w:id="150" w:author="Mari Käbi" w:date="2024-05-16T15:30:00Z" w:initials="MK">
    <w:p w14:paraId="341D49E2" w14:textId="77777777" w:rsidR="00C50BB8" w:rsidRDefault="00C50BB8" w:rsidP="00D60980">
      <w:pPr>
        <w:pStyle w:val="Kommentaaritekst"/>
      </w:pPr>
      <w:r>
        <w:rPr>
          <w:rStyle w:val="Kommentaariviide"/>
        </w:rPr>
        <w:annotationRef/>
      </w:r>
      <w:r>
        <w:t>Pigem - abivajaduse?</w:t>
      </w:r>
    </w:p>
  </w:comment>
  <w:comment w:id="153" w:author="Mari Käbi" w:date="2024-05-14T10:17:00Z" w:initials="MK">
    <w:p w14:paraId="2311E601" w14:textId="40358F5F" w:rsidR="00EE5AF4" w:rsidRDefault="00180B2D" w:rsidP="0038207F">
      <w:pPr>
        <w:pStyle w:val="Kommentaaritekst"/>
      </w:pPr>
      <w:r>
        <w:rPr>
          <w:rStyle w:val="Kommentaariviide"/>
        </w:rPr>
        <w:annotationRef/>
      </w:r>
      <w:r w:rsidR="00EE5AF4">
        <w:t>Peatüki number tuleb paigutada rea keskele (Riigikogus menetletavate eelnõude normitehnika juhendi lisa 2.)</w:t>
      </w:r>
    </w:p>
  </w:comment>
  <w:comment w:id="154" w:author="Mari Koik" w:date="2024-05-15T17:01:00Z" w:initials="MK">
    <w:p w14:paraId="4D041EF5" w14:textId="68FE00C6" w:rsidR="000029D8" w:rsidRDefault="000029D8" w:rsidP="005A49FB">
      <w:pPr>
        <w:pStyle w:val="Kommentaaritekst"/>
      </w:pPr>
      <w:r>
        <w:rPr>
          <w:rStyle w:val="Kommentaariviide"/>
        </w:rPr>
        <w:annotationRef/>
      </w:r>
      <w:r>
        <w:t>Parem kokku</w:t>
      </w:r>
    </w:p>
  </w:comment>
  <w:comment w:id="157" w:author="Mari Koik" w:date="2024-05-15T16:58:00Z" w:initials="MK">
    <w:p w14:paraId="3C899A44" w14:textId="58618FB5" w:rsidR="000029D8" w:rsidRDefault="000029D8" w:rsidP="00AA3B3A">
      <w:pPr>
        <w:pStyle w:val="Kommentaaritekst"/>
      </w:pPr>
      <w:r>
        <w:rPr>
          <w:rStyle w:val="Kommentaariviide"/>
        </w:rPr>
        <w:annotationRef/>
      </w:r>
      <w:r>
        <w:t>Vt terminimärkust kooskõlastuskirjas</w:t>
      </w:r>
    </w:p>
  </w:comment>
  <w:comment w:id="158" w:author="Mari Koik" w:date="2024-05-15T16:58:00Z" w:initials="MK">
    <w:p w14:paraId="2BC7676E" w14:textId="77777777" w:rsidR="00CF377B" w:rsidRDefault="000029D8" w:rsidP="00E77557">
      <w:pPr>
        <w:pStyle w:val="Kommentaaritekst"/>
      </w:pPr>
      <w:r>
        <w:rPr>
          <w:rStyle w:val="Kommentaariviide"/>
        </w:rPr>
        <w:annotationRef/>
      </w:r>
      <w:r w:rsidR="00CF377B">
        <w:t xml:space="preserve">Kas ei võiks olla lihtsalt </w:t>
      </w:r>
      <w:r w:rsidR="00CF377B">
        <w:rPr>
          <w:i/>
          <w:iCs/>
        </w:rPr>
        <w:t>tunnistusega</w:t>
      </w:r>
      <w:r w:rsidR="00CF377B">
        <w:t>?</w:t>
      </w:r>
    </w:p>
  </w:comment>
  <w:comment w:id="159" w:author="Mari Koik" w:date="2024-05-15T16:59:00Z" w:initials="MK">
    <w:p w14:paraId="7396CA9B" w14:textId="27E49D1C" w:rsidR="000029D8" w:rsidRDefault="000029D8" w:rsidP="004A0042">
      <w:pPr>
        <w:pStyle w:val="Kommentaaritekst"/>
      </w:pPr>
      <w:r>
        <w:rPr>
          <w:rStyle w:val="Kommentaariviide"/>
        </w:rPr>
        <w:annotationRef/>
      </w:r>
      <w:r>
        <w:t>Vt terminimärkust kooskõlastuskirjas. Sama kogu eelnõu kohta</w:t>
      </w:r>
    </w:p>
  </w:comment>
  <w:comment w:id="160" w:author="Mari Koik" w:date="2024-05-15T17:00:00Z" w:initials="MK">
    <w:p w14:paraId="49CA72BA" w14:textId="77777777" w:rsidR="000029D8" w:rsidRDefault="000029D8" w:rsidP="00DC33F8">
      <w:pPr>
        <w:pStyle w:val="Kommentaaritekst"/>
      </w:pPr>
      <w:r>
        <w:rPr>
          <w:rStyle w:val="Kommentaariviide"/>
        </w:rPr>
        <w:annotationRef/>
      </w:r>
      <w:r>
        <w:t>Vt terminimärkust kooskõlastuskirjas</w:t>
      </w:r>
    </w:p>
  </w:comment>
  <w:comment w:id="203" w:author="Mari Koik" w:date="2024-05-15T17:02:00Z" w:initials="MK">
    <w:p w14:paraId="3BD3E52F" w14:textId="72CAF820" w:rsidR="005E01F9" w:rsidRDefault="005E01F9" w:rsidP="008C20A8">
      <w:pPr>
        <w:pStyle w:val="Kommentaaritekst"/>
      </w:pPr>
      <w:r>
        <w:rPr>
          <w:rStyle w:val="Kommentaariviide"/>
        </w:rPr>
        <w:annotationRef/>
      </w:r>
      <w:r>
        <w:t>Kas nii?</w:t>
      </w:r>
    </w:p>
  </w:comment>
  <w:comment w:id="216" w:author="Mari Koik" w:date="2024-05-15T17:02:00Z" w:initials="MK">
    <w:p w14:paraId="6829260A" w14:textId="77777777" w:rsidR="005E01F9" w:rsidRDefault="005E01F9" w:rsidP="00A73580">
      <w:pPr>
        <w:pStyle w:val="Kommentaaritekst"/>
      </w:pPr>
      <w:r>
        <w:rPr>
          <w:rStyle w:val="Kommentaariviide"/>
        </w:rPr>
        <w:annotationRef/>
      </w:r>
      <w:r>
        <w:t>Mida selle sõnaga on mõeldud?</w:t>
      </w:r>
    </w:p>
  </w:comment>
  <w:comment w:id="222" w:author="Mari Koik" w:date="2024-05-15T11:58:00Z" w:initials="MK">
    <w:p w14:paraId="3CD80FFF" w14:textId="287208D1" w:rsidR="00AD209E" w:rsidRDefault="00AD209E" w:rsidP="00487671">
      <w:pPr>
        <w:pStyle w:val="Kommentaaritekst"/>
      </w:pPr>
      <w:r>
        <w:rPr>
          <w:rStyle w:val="Kommentaariviide"/>
        </w:rPr>
        <w:annotationRef/>
      </w:r>
      <w:r>
        <w:t>Ühtlustan sõnastuse KutÕSiga</w:t>
      </w:r>
    </w:p>
  </w:comment>
  <w:comment w:id="226" w:author="Mari Käbi" w:date="2024-05-14T11:26:00Z" w:initials="MK">
    <w:p w14:paraId="23480B27" w14:textId="77777777" w:rsidR="009741B1" w:rsidRDefault="00490204" w:rsidP="004C4181">
      <w:pPr>
        <w:pStyle w:val="Kommentaaritekst"/>
      </w:pPr>
      <w:r>
        <w:rPr>
          <w:rStyle w:val="Kommentaariviide"/>
        </w:rPr>
        <w:annotationRef/>
      </w:r>
      <w:r w:rsidR="009741B1">
        <w:t xml:space="preserve">Palume kaaluda, kas lisatava sätte asukoht on  asjakohane. Paragrahv 32 sätestab erisused õppekorralduses, § 33 erisused ühisõppekava korral. </w:t>
      </w:r>
    </w:p>
  </w:comment>
  <w:comment w:id="232" w:author="Mari Käbi" w:date="2024-05-16T10:00:00Z" w:initials="MK">
    <w:p w14:paraId="1B651B4D" w14:textId="77777777" w:rsidR="000D6454" w:rsidRDefault="000D6454" w:rsidP="00302E65">
      <w:pPr>
        <w:pStyle w:val="Kommentaaritekst"/>
      </w:pPr>
      <w:r>
        <w:rPr>
          <w:rStyle w:val="Kommentaariviide"/>
        </w:rPr>
        <w:annotationRef/>
      </w:r>
      <w:r>
        <w:t>Juhime tähelepanu, et 01.09.2024 jõustuva seadusemuudatusega lisatakse §-le 34 lõige 1.2</w:t>
      </w:r>
    </w:p>
  </w:comment>
  <w:comment w:id="233" w:author="Mari Käbi" w:date="2024-05-14T11:39:00Z" w:initials="MK">
    <w:p w14:paraId="4FFC4613" w14:textId="4BEF681D" w:rsidR="00F03B49" w:rsidRDefault="009E33D7" w:rsidP="00445A8A">
      <w:pPr>
        <w:pStyle w:val="Kommentaaritekst"/>
      </w:pPr>
      <w:r>
        <w:rPr>
          <w:rStyle w:val="Kommentaariviide"/>
        </w:rPr>
        <w:annotationRef/>
      </w:r>
      <w:r w:rsidR="00F03B49">
        <w:t xml:space="preserve">Seaduses on olemas § 34.1. Säte jõustus 06.05.2024. </w:t>
      </w:r>
    </w:p>
  </w:comment>
  <w:comment w:id="240" w:author="Mari Käbi" w:date="2024-05-16T16:37:00Z" w:initials="MK">
    <w:p w14:paraId="759E839B" w14:textId="77777777" w:rsidR="008048BA" w:rsidRDefault="008048BA" w:rsidP="00CA7868">
      <w:pPr>
        <w:pStyle w:val="Kommentaaritekst"/>
      </w:pPr>
      <w:r>
        <w:rPr>
          <w:rStyle w:val="Kommentaariviide"/>
        </w:rPr>
        <w:annotationRef/>
      </w:r>
      <w:r>
        <w:t>Palume seletuskirjas selgitada, kuidas on kavandatud õppimiskohustusliku õpilase õpitee jätkumine, kui õppekava sulgetakse.</w:t>
      </w:r>
    </w:p>
  </w:comment>
  <w:comment w:id="275" w:author="Mari Koik" w:date="2024-05-15T17:07:00Z" w:initials="MK">
    <w:p w14:paraId="3ABCD43B" w14:textId="5DD16F40" w:rsidR="00226B13" w:rsidRDefault="00226B13" w:rsidP="00AC4E31">
      <w:pPr>
        <w:pStyle w:val="Kommentaaritekst"/>
      </w:pPr>
      <w:r>
        <w:rPr>
          <w:rStyle w:val="Kommentaariviide"/>
        </w:rPr>
        <w:annotationRef/>
      </w:r>
      <w:r>
        <w:t xml:space="preserve">Siin peaks vist koma olema, st järgnev jääb </w:t>
      </w:r>
      <w:r>
        <w:rPr>
          <w:i/>
          <w:iCs/>
        </w:rPr>
        <w:t>sealhulgas</w:t>
      </w:r>
      <w:r>
        <w:t>-kiilust välja?</w:t>
      </w:r>
    </w:p>
  </w:comment>
  <w:comment w:id="279" w:author="Mari Koik" w:date="2024-05-15T17:08:00Z" w:initials="MK">
    <w:p w14:paraId="47FE9B97" w14:textId="77777777" w:rsidR="00226B13" w:rsidRDefault="00226B13" w:rsidP="00D16A34">
      <w:pPr>
        <w:pStyle w:val="Kommentaaritekst"/>
      </w:pPr>
      <w:r>
        <w:rPr>
          <w:rStyle w:val="Kommentaariviide"/>
        </w:rPr>
        <w:annotationRef/>
      </w:r>
      <w:r>
        <w:t>Sama küsimus mis eespool koma kohta</w:t>
      </w:r>
    </w:p>
  </w:comment>
  <w:comment w:id="284" w:author="Mari Koik" w:date="2024-05-15T17:09:00Z" w:initials="MK">
    <w:p w14:paraId="07C90E39" w14:textId="77777777" w:rsidR="00226B13" w:rsidRDefault="00226B13" w:rsidP="00444334">
      <w:pPr>
        <w:pStyle w:val="Kommentaaritekst"/>
      </w:pPr>
      <w:r>
        <w:rPr>
          <w:rStyle w:val="Kommentaariviide"/>
        </w:rPr>
        <w:annotationRef/>
      </w:r>
      <w:r>
        <w:t>Kas nii?</w:t>
      </w:r>
    </w:p>
  </w:comment>
  <w:comment w:id="294" w:author="Mari Koik" w:date="2024-05-15T17:12:00Z" w:initials="MK">
    <w:p w14:paraId="586B557D" w14:textId="77777777" w:rsidR="005D50AA" w:rsidRDefault="005D50AA" w:rsidP="00087549">
      <w:pPr>
        <w:pStyle w:val="Kommentaaritekst"/>
      </w:pPr>
      <w:r>
        <w:rPr>
          <w:rStyle w:val="Kommentaariviide"/>
        </w:rPr>
        <w:annotationRef/>
      </w:r>
      <w:r>
        <w:t xml:space="preserve">Kas ainult kaks korda on võimalik? Kui võib ka rohkem, siis peaks lisama </w:t>
      </w:r>
      <w:r>
        <w:rPr>
          <w:i/>
          <w:iCs/>
        </w:rPr>
        <w:t xml:space="preserve">vähemalt </w:t>
      </w:r>
      <w:r>
        <w:t>vms.</w:t>
      </w:r>
    </w:p>
  </w:comment>
  <w:comment w:id="391" w:author="Mari Käbi" w:date="2024-05-16T15:36:00Z" w:initials="MK">
    <w:p w14:paraId="1FC1CBBA" w14:textId="77777777" w:rsidR="00C50BB8" w:rsidRDefault="00C50BB8" w:rsidP="003F0646">
      <w:pPr>
        <w:pStyle w:val="Kommentaaritekst"/>
      </w:pPr>
      <w:r>
        <w:rPr>
          <w:rStyle w:val="Kommentaariviide"/>
        </w:rPr>
        <w:annotationRef/>
      </w:r>
      <w:r>
        <w:t xml:space="preserve">Tähtaja kulgemise algus on ebaselge. Ka seletuskiri ei anna selget vastust, millisest hetkest 30-päevane periood kulgema hakkab. </w:t>
      </w:r>
    </w:p>
  </w:comment>
  <w:comment w:id="394" w:author="Mari Koik" w:date="2024-05-15T17:16:00Z" w:initials="MK">
    <w:p w14:paraId="709F337F" w14:textId="2DEF4872" w:rsidR="00623274" w:rsidRDefault="00623274" w:rsidP="008816B9">
      <w:pPr>
        <w:pStyle w:val="Kommentaaritekst"/>
      </w:pPr>
      <w:r>
        <w:rPr>
          <w:rStyle w:val="Kommentaariviide"/>
        </w:rPr>
        <w:annotationRef/>
      </w:r>
      <w:r>
        <w:t>Kas nii?</w:t>
      </w:r>
    </w:p>
  </w:comment>
  <w:comment w:id="397" w:author="Mari Käbi" w:date="2024-05-14T12:52:00Z" w:initials="MK">
    <w:p w14:paraId="64FCBBB6" w14:textId="77777777" w:rsidR="009741B1" w:rsidRDefault="00323025" w:rsidP="003C28EC">
      <w:pPr>
        <w:pStyle w:val="Kommentaaritekst"/>
      </w:pPr>
      <w:r>
        <w:rPr>
          <w:rStyle w:val="Kommentaariviide"/>
        </w:rPr>
        <w:annotationRef/>
      </w:r>
      <w:r w:rsidR="009741B1">
        <w:t>Palume kaaluda, kas säte ei peaks asuma pigem § 59 järel (§ 59 reguleerib üleminekut uutele kutseõppe õppekavadele)?</w:t>
      </w:r>
    </w:p>
  </w:comment>
  <w:comment w:id="417" w:author="Mari Koik" w:date="2024-05-15T17:19:00Z" w:initials="MK">
    <w:p w14:paraId="72F4B898" w14:textId="41990074" w:rsidR="00623274" w:rsidRDefault="00623274" w:rsidP="000B56F9">
      <w:pPr>
        <w:pStyle w:val="Kommentaaritekst"/>
      </w:pPr>
      <w:r>
        <w:rPr>
          <w:rStyle w:val="Kommentaariviide"/>
        </w:rPr>
        <w:annotationRef/>
      </w:r>
      <w:r>
        <w:t>kokku</w:t>
      </w:r>
    </w:p>
  </w:comment>
  <w:comment w:id="421" w:author="Mari Koik" w:date="2024-05-15T17:21:00Z" w:initials="MK">
    <w:p w14:paraId="1468B6C8" w14:textId="77777777" w:rsidR="00623274" w:rsidRDefault="00623274" w:rsidP="00411538">
      <w:pPr>
        <w:pStyle w:val="Kommentaaritekst"/>
      </w:pPr>
      <w:r>
        <w:rPr>
          <w:rStyle w:val="Kommentaariviide"/>
        </w:rPr>
        <w:annotationRef/>
      </w:r>
      <w:r>
        <w:t>Kas nii?</w:t>
      </w:r>
    </w:p>
  </w:comment>
  <w:comment w:id="427" w:author="Mari Käbi" w:date="2024-05-14T13:57:00Z" w:initials="MK">
    <w:p w14:paraId="66FDE3B6" w14:textId="46593456" w:rsidR="00791A35" w:rsidRDefault="00791A35" w:rsidP="00683EA9">
      <w:pPr>
        <w:pStyle w:val="Kommentaaritekst"/>
      </w:pPr>
      <w:r>
        <w:rPr>
          <w:rStyle w:val="Kommentaariviide"/>
        </w:rPr>
        <w:annotationRef/>
      </w:r>
      <w:r>
        <w:t>Paragrahvi pealkiri loetleb täpselt need normid, mille kohaldamist reguleeritakse. Paragrahvi 16 lg 6 p 1.2 pealkirjas mainitud ei ole. Palume pealkirja muuta, et see vastaks paragrahvi sisule. Võib ka kaaluda pealkirja sõnastamist üldisemalt, nt käesoleva seaduse § 16 lõigete 2 ja 6 ning § 16.1 lõike 3 kohaldamine.</w:t>
      </w:r>
    </w:p>
  </w:comment>
  <w:comment w:id="428" w:author="Mari Käbi" w:date="2024-05-14T14:04:00Z" w:initials="MK">
    <w:p w14:paraId="3F704974" w14:textId="77777777" w:rsidR="00791A35" w:rsidRDefault="00791A35" w:rsidP="00E47B2B">
      <w:pPr>
        <w:pStyle w:val="Kommentaaritekst"/>
      </w:pPr>
      <w:r>
        <w:rPr>
          <w:rStyle w:val="Kommentaariviide"/>
        </w:rPr>
        <w:annotationRef/>
      </w:r>
      <w:r>
        <w:t>Selles sättes on sõna - koolikohustus</w:t>
      </w:r>
    </w:p>
  </w:comment>
  <w:comment w:id="429" w:author="Mari Käbi" w:date="2024-05-14T14:11:00Z" w:initials="MK">
    <w:p w14:paraId="656B11CB" w14:textId="77777777" w:rsidR="00717BAA" w:rsidRDefault="00717BAA" w:rsidP="005A4595">
      <w:pPr>
        <w:pStyle w:val="Kommentaaritekst"/>
      </w:pPr>
      <w:r>
        <w:rPr>
          <w:rStyle w:val="Kommentaariviide"/>
        </w:rPr>
        <w:annotationRef/>
      </w:r>
      <w:r>
        <w:t>Sättes kasutatakse sõna koolikohustuse</w:t>
      </w:r>
    </w:p>
  </w:comment>
  <w:comment w:id="432" w:author="Mari Käbi" w:date="2024-05-14T14:14:00Z" w:initials="MK">
    <w:p w14:paraId="52B5A1CA" w14:textId="77777777" w:rsidR="00717BAA" w:rsidRDefault="00717BAA" w:rsidP="00FC16B4">
      <w:pPr>
        <w:pStyle w:val="Kommentaaritekst"/>
      </w:pPr>
      <w:r>
        <w:rPr>
          <w:rStyle w:val="Kommentaariviide"/>
        </w:rPr>
        <w:annotationRef/>
      </w:r>
      <w:r>
        <w:t>Paragrahvisisene viide sõnastatakse nii - käesoleva paragrahvi lõigetes 5 ja 6 (HÕNTE § 29 lg 2 p 2).</w:t>
      </w:r>
    </w:p>
  </w:comment>
  <w:comment w:id="467" w:author="Mari Käbi" w:date="2024-05-14T14:30:00Z" w:initials="MK">
    <w:p w14:paraId="305E8F6D" w14:textId="77777777" w:rsidR="0020272D" w:rsidRDefault="0020272D" w:rsidP="00D911CC">
      <w:pPr>
        <w:pStyle w:val="Kommentaaritekst"/>
      </w:pPr>
      <w:r>
        <w:rPr>
          <w:rStyle w:val="Kommentaariviide"/>
        </w:rPr>
        <w:annotationRef/>
      </w:r>
      <w:r>
        <w:t>Paragrahv 30 lg 2 kohaselt on edaspidi kasutatav termin - ühtne põhikooli lõpueksam. Palume sama terminit kasutada ka siin.</w:t>
      </w:r>
    </w:p>
  </w:comment>
  <w:comment w:id="468" w:author="Mari Käbi" w:date="2024-05-14T14:33:00Z" w:initials="MK">
    <w:p w14:paraId="7E21FE28" w14:textId="77777777" w:rsidR="0020272D" w:rsidRDefault="0020272D" w:rsidP="00CD53D2">
      <w:pPr>
        <w:pStyle w:val="Kommentaaritekst"/>
      </w:pPr>
      <w:r>
        <w:rPr>
          <w:rStyle w:val="Kommentaariviide"/>
        </w:rPr>
        <w:annotationRef/>
      </w:r>
      <w:r>
        <w:t>Seadus neid termineid ei kasuta. Palume seletuskirjas avada nende sisu.</w:t>
      </w:r>
    </w:p>
  </w:comment>
  <w:comment w:id="469" w:author="Mari Käbi" w:date="2024-05-14T14:38:00Z" w:initials="MK">
    <w:p w14:paraId="7C597FAC" w14:textId="77777777" w:rsidR="0020272D" w:rsidRDefault="0020272D" w:rsidP="00FB3C37">
      <w:pPr>
        <w:pStyle w:val="Kommentaaritekst"/>
      </w:pPr>
      <w:r>
        <w:rPr>
          <w:rStyle w:val="Kommentaariviide"/>
        </w:rPr>
        <w:annotationRef/>
      </w:r>
      <w:r>
        <w:t>Paragrahv 30 lõike 3 p 4 viitab lõike 4 alusel kehtestatud õppeainete loetelule. Kui nüüd lõikest 4 jääb sõna "õppeained" välja, tuleb muuta kla lõike 3 p 3 sõnastust.</w:t>
      </w:r>
    </w:p>
  </w:comment>
  <w:comment w:id="517" w:author="Mari Koik" w:date="2024-05-15T17:50:00Z" w:initials="MK">
    <w:p w14:paraId="5FE896F3" w14:textId="77777777" w:rsidR="001E08B5" w:rsidRDefault="001E08B5" w:rsidP="00A70D2C">
      <w:pPr>
        <w:pStyle w:val="Kommentaaritekst"/>
      </w:pPr>
      <w:r>
        <w:rPr>
          <w:rStyle w:val="Kommentaariviide"/>
        </w:rPr>
        <w:annotationRef/>
      </w:r>
      <w:r>
        <w:t xml:space="preserve">Võiks kaaluda, kas on ehk mõni parem termin õpilase tulevase tööelu tähistamiseks. </w:t>
      </w:r>
      <w:r>
        <w:rPr>
          <w:i/>
          <w:iCs/>
        </w:rPr>
        <w:t xml:space="preserve">Karjäär </w:t>
      </w:r>
      <w:r>
        <w:t xml:space="preserve">on siiani tähendanud ikkagi </w:t>
      </w:r>
      <w:r>
        <w:rPr>
          <w:i/>
          <w:iCs/>
          <w:color w:val="000000"/>
          <w:highlight w:val="white"/>
        </w:rPr>
        <w:t>tõusu teenistuses, edu mingil alal</w:t>
      </w:r>
      <w:r>
        <w:t xml:space="preserve"> (ÕS), mitte üldiselt tööd, elukutset, ametit.</w:t>
      </w:r>
    </w:p>
  </w:comment>
  <w:comment w:id="552" w:author="Mari Käbi" w:date="2024-05-14T14:53:00Z" w:initials="MK">
    <w:p w14:paraId="4257DABF" w14:textId="77777777" w:rsidR="00C141CF" w:rsidRDefault="00E62445" w:rsidP="007C5F81">
      <w:pPr>
        <w:pStyle w:val="Kommentaaritekst"/>
      </w:pPr>
      <w:r>
        <w:rPr>
          <w:rStyle w:val="Kommentaariviide"/>
        </w:rPr>
        <w:annotationRef/>
      </w:r>
      <w:r w:rsidR="00C141CF">
        <w:t>Selgem oleks sõnastada nii - lõike 1 punktides 1 ja 2 ning lõikes 3.</w:t>
      </w:r>
    </w:p>
  </w:comment>
  <w:comment w:id="558" w:author="Mari Käbi" w:date="2024-05-14T14:57:00Z" w:initials="MK">
    <w:p w14:paraId="3821C1B2" w14:textId="2AEBCDBD" w:rsidR="00E62445" w:rsidRDefault="00E62445" w:rsidP="0087272E">
      <w:pPr>
        <w:pStyle w:val="Kommentaaritekst"/>
      </w:pPr>
      <w:r>
        <w:rPr>
          <w:rStyle w:val="Kommentaariviide"/>
        </w:rPr>
        <w:annotationRef/>
      </w:r>
      <w:r>
        <w:t>Kuna lisandub ka punkt kolm, siis loetelu lõpus semikoolon.</w:t>
      </w:r>
    </w:p>
  </w:comment>
  <w:comment w:id="561" w:author="Mari Koik" w:date="2024-05-15T17:28:00Z" w:initials="MK">
    <w:p w14:paraId="62E8C3BE" w14:textId="77777777" w:rsidR="004F2F34" w:rsidRDefault="004F2F34" w:rsidP="001E5E15">
      <w:pPr>
        <w:pStyle w:val="Kommentaaritekst"/>
      </w:pPr>
      <w:r>
        <w:rPr>
          <w:rStyle w:val="Kommentaariviide"/>
        </w:rPr>
        <w:annotationRef/>
      </w:r>
      <w:r>
        <w:t>Igaks juhuks küsin: kas on ikka kindel, et see lause tahetakse lisada just sinna lõikesse?</w:t>
      </w:r>
    </w:p>
  </w:comment>
  <w:comment w:id="562" w:author="Mari Käbi" w:date="2024-05-14T14:59:00Z" w:initials="MK">
    <w:p w14:paraId="2932A453" w14:textId="05B417A8" w:rsidR="0084355C" w:rsidRDefault="0084355C" w:rsidP="00B74BCC">
      <w:pPr>
        <w:pStyle w:val="Kommentaaritekst"/>
      </w:pPr>
      <w:r>
        <w:rPr>
          <w:rStyle w:val="Kommentaariviide"/>
        </w:rPr>
        <w:annotationRef/>
      </w:r>
      <w:r>
        <w:t>Loetelu lõppu pannakse semikoolon (HÕNTE § 25 lg 1).</w:t>
      </w:r>
    </w:p>
  </w:comment>
  <w:comment w:id="569" w:author="Mari Käbi" w:date="2024-05-14T15:02:00Z" w:initials="MK">
    <w:p w14:paraId="10016E26" w14:textId="5B1F5C0F" w:rsidR="0084355C" w:rsidRDefault="0084355C" w:rsidP="003C35B0">
      <w:pPr>
        <w:pStyle w:val="Kommentaaritekst"/>
      </w:pPr>
      <w:r>
        <w:rPr>
          <w:rStyle w:val="Kommentaariviide"/>
        </w:rPr>
        <w:annotationRef/>
      </w:r>
      <w:r>
        <w:t>Paragrahvisisene viide sõnastatakse nii - käesoleva paragrahvi lõike 1 tingimusi täitmata.</w:t>
      </w:r>
    </w:p>
  </w:comment>
  <w:comment w:id="574" w:author="Mari Koik" w:date="2024-05-15T17:29:00Z" w:initials="MK">
    <w:p w14:paraId="12C18A7B" w14:textId="77777777" w:rsidR="001E08B5" w:rsidRDefault="004F2F34" w:rsidP="004D198C">
      <w:pPr>
        <w:pStyle w:val="Kommentaaritekst"/>
      </w:pPr>
      <w:r>
        <w:rPr>
          <w:rStyle w:val="Kommentaariviide"/>
        </w:rPr>
        <w:annotationRef/>
      </w:r>
      <w:r w:rsidR="001E08B5">
        <w:t xml:space="preserve">Tundus, et </w:t>
      </w:r>
      <w:r w:rsidR="001E08B5">
        <w:rPr>
          <w:i/>
          <w:iCs/>
        </w:rPr>
        <w:t>välja-arvatud-</w:t>
      </w:r>
      <w:r w:rsidR="001E08B5">
        <w:t>kiil peaks olema lõpus. Aga palun kontrollige.</w:t>
      </w:r>
    </w:p>
  </w:comment>
  <w:comment w:id="587" w:author="Mari Koik" w:date="2024-05-15T17:35:00Z" w:initials="MK">
    <w:p w14:paraId="1D9E57E9" w14:textId="77777777" w:rsidR="00CF377B" w:rsidRDefault="00CF377B" w:rsidP="002578AB">
      <w:pPr>
        <w:pStyle w:val="Kommentaaritekst"/>
      </w:pPr>
      <w:r>
        <w:rPr>
          <w:rStyle w:val="Kommentaariviide"/>
        </w:rPr>
        <w:annotationRef/>
      </w:r>
      <w:r>
        <w:t>Kuna pakkusin haridusseadusse inimlikuma sõnastuse.</w:t>
      </w:r>
    </w:p>
  </w:comment>
  <w:comment w:id="593" w:author="Mari Koik" w:date="2024-05-15T17:36:00Z" w:initials="MK">
    <w:p w14:paraId="55431EEB" w14:textId="77777777" w:rsidR="00CF377B" w:rsidRDefault="00CF377B" w:rsidP="00335B25">
      <w:pPr>
        <w:pStyle w:val="Kommentaaritekst"/>
      </w:pPr>
      <w:r>
        <w:rPr>
          <w:rStyle w:val="Kommentaariviide"/>
        </w:rPr>
        <w:annotationRef/>
      </w:r>
      <w:r>
        <w:t>sama</w:t>
      </w:r>
    </w:p>
  </w:comment>
  <w:comment w:id="598" w:author="Mari Käbi" w:date="2024-05-16T15:52:00Z" w:initials="MK">
    <w:p w14:paraId="728C7DB2" w14:textId="77777777" w:rsidR="007C6AD1" w:rsidRDefault="007C6AD1">
      <w:pPr>
        <w:pStyle w:val="Kommentaaritekst"/>
      </w:pPr>
      <w:r>
        <w:rPr>
          <w:rStyle w:val="Kommentaariviide"/>
        </w:rPr>
        <w:annotationRef/>
      </w:r>
      <w:r>
        <w:t xml:space="preserve">Varem jõustuvates sätetes kasutatakse terminit "õppimiskohustus", mille sisu avav säte (HaS muudatus) jõustub aga alles 01.09.2025. </w:t>
      </w:r>
    </w:p>
    <w:p w14:paraId="2D3284A7" w14:textId="77777777" w:rsidR="007C6AD1" w:rsidRDefault="007C6AD1" w:rsidP="00552D72">
      <w:pPr>
        <w:pStyle w:val="Kommentaaritekst"/>
      </w:pPr>
      <w:r>
        <w:t>Jõustumissätted tuleb üle vaadata.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CA6B2E" w15:done="0"/>
  <w15:commentEx w15:paraId="4ADF3E57" w15:done="0"/>
  <w15:commentEx w15:paraId="0ECC581B" w15:done="0"/>
  <w15:commentEx w15:paraId="341D49E2" w15:done="0"/>
  <w15:commentEx w15:paraId="2311E601" w15:done="0"/>
  <w15:commentEx w15:paraId="4D041EF5" w15:done="0"/>
  <w15:commentEx w15:paraId="3C899A44" w15:done="0"/>
  <w15:commentEx w15:paraId="2BC7676E" w15:done="0"/>
  <w15:commentEx w15:paraId="7396CA9B" w15:done="0"/>
  <w15:commentEx w15:paraId="49CA72BA" w15:done="0"/>
  <w15:commentEx w15:paraId="3BD3E52F" w15:done="0"/>
  <w15:commentEx w15:paraId="6829260A" w15:done="0"/>
  <w15:commentEx w15:paraId="3CD80FFF" w15:done="0"/>
  <w15:commentEx w15:paraId="23480B27" w15:done="0"/>
  <w15:commentEx w15:paraId="1B651B4D" w15:done="0"/>
  <w15:commentEx w15:paraId="4FFC4613" w15:done="0"/>
  <w15:commentEx w15:paraId="759E839B" w15:done="0"/>
  <w15:commentEx w15:paraId="3ABCD43B" w15:done="0"/>
  <w15:commentEx w15:paraId="47FE9B97" w15:done="0"/>
  <w15:commentEx w15:paraId="07C90E39" w15:done="0"/>
  <w15:commentEx w15:paraId="586B557D" w15:done="0"/>
  <w15:commentEx w15:paraId="1FC1CBBA" w15:done="0"/>
  <w15:commentEx w15:paraId="709F337F" w15:done="0"/>
  <w15:commentEx w15:paraId="64FCBBB6" w15:done="0"/>
  <w15:commentEx w15:paraId="72F4B898" w15:done="0"/>
  <w15:commentEx w15:paraId="1468B6C8" w15:done="0"/>
  <w15:commentEx w15:paraId="66FDE3B6" w15:done="0"/>
  <w15:commentEx w15:paraId="3F704974" w15:done="0"/>
  <w15:commentEx w15:paraId="656B11CB" w15:done="0"/>
  <w15:commentEx w15:paraId="52B5A1CA" w15:done="0"/>
  <w15:commentEx w15:paraId="305E8F6D" w15:done="0"/>
  <w15:commentEx w15:paraId="7E21FE28" w15:done="0"/>
  <w15:commentEx w15:paraId="7C597FAC" w15:done="0"/>
  <w15:commentEx w15:paraId="5FE896F3" w15:done="0"/>
  <w15:commentEx w15:paraId="4257DABF" w15:done="0"/>
  <w15:commentEx w15:paraId="3821C1B2" w15:done="0"/>
  <w15:commentEx w15:paraId="62E8C3BE" w15:done="0"/>
  <w15:commentEx w15:paraId="2932A453" w15:done="0"/>
  <w15:commentEx w15:paraId="10016E26" w15:done="0"/>
  <w15:commentEx w15:paraId="12C18A7B" w15:done="0"/>
  <w15:commentEx w15:paraId="1D9E57E9" w15:done="0"/>
  <w15:commentEx w15:paraId="55431EEB" w15:done="0"/>
  <w15:commentEx w15:paraId="2D3284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0B596" w16cex:dateUtc="2024-05-16T13:40:00Z"/>
  <w16cex:commentExtensible w16cex:durableId="29EF7097" w16cex:dateUtc="2024-05-15T14:34:00Z"/>
  <w16cex:commentExtensible w16cex:durableId="29EF8D40" w16cex:dateUtc="2024-05-15T16:36:00Z"/>
  <w16cex:commentExtensible w16cex:durableId="29F0A522" w16cex:dateUtc="2024-05-16T12:30:00Z"/>
  <w16cex:commentExtensible w16cex:durableId="29EDB8BB" w16cex:dateUtc="2024-05-14T07:17:00Z"/>
  <w16cex:commentExtensible w16cex:durableId="29EF68CE" w16cex:dateUtc="2024-05-15T14:01:00Z"/>
  <w16cex:commentExtensible w16cex:durableId="29EF681F" w16cex:dateUtc="2024-05-15T13:58:00Z"/>
  <w16cex:commentExtensible w16cex:durableId="29EF6838" w16cex:dateUtc="2024-05-15T13:58:00Z"/>
  <w16cex:commentExtensible w16cex:durableId="29EF6867" w16cex:dateUtc="2024-05-15T13:59:00Z"/>
  <w16cex:commentExtensible w16cex:durableId="29EF6896" w16cex:dateUtc="2024-05-15T14:00:00Z"/>
  <w16cex:commentExtensible w16cex:durableId="29EF6915" w16cex:dateUtc="2024-05-15T14:02:00Z"/>
  <w16cex:commentExtensible w16cex:durableId="29EF6938" w16cex:dateUtc="2024-05-15T14:02:00Z"/>
  <w16cex:commentExtensible w16cex:durableId="29EF21DB" w16cex:dateUtc="2024-05-15T08:58:00Z"/>
  <w16cex:commentExtensible w16cex:durableId="29EDC8CD" w16cex:dateUtc="2024-05-14T08:26:00Z"/>
  <w16cex:commentExtensible w16cex:durableId="29F057C7" w16cex:dateUtc="2024-05-16T07:00:00Z"/>
  <w16cex:commentExtensible w16cex:durableId="29EDCBF0" w16cex:dateUtc="2024-05-14T08:39:00Z"/>
  <w16cex:commentExtensible w16cex:durableId="29F0B4D6" w16cex:dateUtc="2024-05-16T13:37:00Z"/>
  <w16cex:commentExtensible w16cex:durableId="29EF6A50" w16cex:dateUtc="2024-05-15T14:07:00Z"/>
  <w16cex:commentExtensible w16cex:durableId="29EF6AA9" w16cex:dateUtc="2024-05-15T14:08:00Z"/>
  <w16cex:commentExtensible w16cex:durableId="29EF6ADB" w16cex:dateUtc="2024-05-15T14:09:00Z"/>
  <w16cex:commentExtensible w16cex:durableId="29EF6B6E" w16cex:dateUtc="2024-05-15T14:12:00Z"/>
  <w16cex:commentExtensible w16cex:durableId="29F0A66C" w16cex:dateUtc="2024-05-16T12:36:00Z"/>
  <w16cex:commentExtensible w16cex:durableId="29EF6C7F" w16cex:dateUtc="2024-05-15T14:16:00Z"/>
  <w16cex:commentExtensible w16cex:durableId="29EDDCF8" w16cex:dateUtc="2024-05-14T09:52:00Z"/>
  <w16cex:commentExtensible w16cex:durableId="29EF6D16" w16cex:dateUtc="2024-05-15T14:19:00Z"/>
  <w16cex:commentExtensible w16cex:durableId="29EF6D83" w16cex:dateUtc="2024-05-15T14:21:00Z"/>
  <w16cex:commentExtensible w16cex:durableId="29EDEC65" w16cex:dateUtc="2024-05-14T10:57:00Z"/>
  <w16cex:commentExtensible w16cex:durableId="29EDEDE9" w16cex:dateUtc="2024-05-14T11:04:00Z"/>
  <w16cex:commentExtensible w16cex:durableId="29EDEF96" w16cex:dateUtc="2024-05-14T11:11:00Z"/>
  <w16cex:commentExtensible w16cex:durableId="29EDF047" w16cex:dateUtc="2024-05-14T11:14:00Z"/>
  <w16cex:commentExtensible w16cex:durableId="29EDF3FC" w16cex:dateUtc="2024-05-14T11:30:00Z"/>
  <w16cex:commentExtensible w16cex:durableId="29EDF4C9" w16cex:dateUtc="2024-05-14T11:33:00Z"/>
  <w16cex:commentExtensible w16cex:durableId="29EDF5DA" w16cex:dateUtc="2024-05-14T11:38:00Z"/>
  <w16cex:commentExtensible w16cex:durableId="29EF7481" w16cex:dateUtc="2024-05-15T14:50:00Z"/>
  <w16cex:commentExtensible w16cex:durableId="29EDF984" w16cex:dateUtc="2024-05-14T11:53:00Z"/>
  <w16cex:commentExtensible w16cex:durableId="29EDFA3E" w16cex:dateUtc="2024-05-14T11:57:00Z"/>
  <w16cex:commentExtensible w16cex:durableId="29EF6F32" w16cex:dateUtc="2024-05-15T14:28:00Z"/>
  <w16cex:commentExtensible w16cex:durableId="29EDFADE" w16cex:dateUtc="2024-05-14T11:59:00Z"/>
  <w16cex:commentExtensible w16cex:durableId="29EDFB8E" w16cex:dateUtc="2024-05-14T12:02:00Z"/>
  <w16cex:commentExtensible w16cex:durableId="29EF6F8B" w16cex:dateUtc="2024-05-15T14:29:00Z"/>
  <w16cex:commentExtensible w16cex:durableId="29EF70F7" w16cex:dateUtc="2024-05-15T14:35:00Z"/>
  <w16cex:commentExtensible w16cex:durableId="29EF7101" w16cex:dateUtc="2024-05-15T14:36:00Z"/>
  <w16cex:commentExtensible w16cex:durableId="29F0AA5A" w16cex:dateUtc="2024-05-16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CA6B2E" w16cid:durableId="29F0B596"/>
  <w16cid:commentId w16cid:paraId="4ADF3E57" w16cid:durableId="29EF7097"/>
  <w16cid:commentId w16cid:paraId="0ECC581B" w16cid:durableId="29EF8D40"/>
  <w16cid:commentId w16cid:paraId="341D49E2" w16cid:durableId="29F0A522"/>
  <w16cid:commentId w16cid:paraId="2311E601" w16cid:durableId="29EDB8BB"/>
  <w16cid:commentId w16cid:paraId="4D041EF5" w16cid:durableId="29EF68CE"/>
  <w16cid:commentId w16cid:paraId="3C899A44" w16cid:durableId="29EF681F"/>
  <w16cid:commentId w16cid:paraId="2BC7676E" w16cid:durableId="29EF6838"/>
  <w16cid:commentId w16cid:paraId="7396CA9B" w16cid:durableId="29EF6867"/>
  <w16cid:commentId w16cid:paraId="49CA72BA" w16cid:durableId="29EF6896"/>
  <w16cid:commentId w16cid:paraId="3BD3E52F" w16cid:durableId="29EF6915"/>
  <w16cid:commentId w16cid:paraId="6829260A" w16cid:durableId="29EF6938"/>
  <w16cid:commentId w16cid:paraId="3CD80FFF" w16cid:durableId="29EF21DB"/>
  <w16cid:commentId w16cid:paraId="23480B27" w16cid:durableId="29EDC8CD"/>
  <w16cid:commentId w16cid:paraId="1B651B4D" w16cid:durableId="29F057C7"/>
  <w16cid:commentId w16cid:paraId="4FFC4613" w16cid:durableId="29EDCBF0"/>
  <w16cid:commentId w16cid:paraId="759E839B" w16cid:durableId="29F0B4D6"/>
  <w16cid:commentId w16cid:paraId="3ABCD43B" w16cid:durableId="29EF6A50"/>
  <w16cid:commentId w16cid:paraId="47FE9B97" w16cid:durableId="29EF6AA9"/>
  <w16cid:commentId w16cid:paraId="07C90E39" w16cid:durableId="29EF6ADB"/>
  <w16cid:commentId w16cid:paraId="586B557D" w16cid:durableId="29EF6B6E"/>
  <w16cid:commentId w16cid:paraId="1FC1CBBA" w16cid:durableId="29F0A66C"/>
  <w16cid:commentId w16cid:paraId="709F337F" w16cid:durableId="29EF6C7F"/>
  <w16cid:commentId w16cid:paraId="64FCBBB6" w16cid:durableId="29EDDCF8"/>
  <w16cid:commentId w16cid:paraId="72F4B898" w16cid:durableId="29EF6D16"/>
  <w16cid:commentId w16cid:paraId="1468B6C8" w16cid:durableId="29EF6D83"/>
  <w16cid:commentId w16cid:paraId="66FDE3B6" w16cid:durableId="29EDEC65"/>
  <w16cid:commentId w16cid:paraId="3F704974" w16cid:durableId="29EDEDE9"/>
  <w16cid:commentId w16cid:paraId="656B11CB" w16cid:durableId="29EDEF96"/>
  <w16cid:commentId w16cid:paraId="52B5A1CA" w16cid:durableId="29EDF047"/>
  <w16cid:commentId w16cid:paraId="305E8F6D" w16cid:durableId="29EDF3FC"/>
  <w16cid:commentId w16cid:paraId="7E21FE28" w16cid:durableId="29EDF4C9"/>
  <w16cid:commentId w16cid:paraId="7C597FAC" w16cid:durableId="29EDF5DA"/>
  <w16cid:commentId w16cid:paraId="5FE896F3" w16cid:durableId="29EF7481"/>
  <w16cid:commentId w16cid:paraId="4257DABF" w16cid:durableId="29EDF984"/>
  <w16cid:commentId w16cid:paraId="3821C1B2" w16cid:durableId="29EDFA3E"/>
  <w16cid:commentId w16cid:paraId="62E8C3BE" w16cid:durableId="29EF6F32"/>
  <w16cid:commentId w16cid:paraId="2932A453" w16cid:durableId="29EDFADE"/>
  <w16cid:commentId w16cid:paraId="10016E26" w16cid:durableId="29EDFB8E"/>
  <w16cid:commentId w16cid:paraId="12C18A7B" w16cid:durableId="29EF6F8B"/>
  <w16cid:commentId w16cid:paraId="1D9E57E9" w16cid:durableId="29EF70F7"/>
  <w16cid:commentId w16cid:paraId="55431EEB" w16cid:durableId="29EF7101"/>
  <w16cid:commentId w16cid:paraId="2D3284A7" w16cid:durableId="29F0AA5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C4098"/>
    <w:multiLevelType w:val="multilevel"/>
    <w:tmpl w:val="30D247DE"/>
    <w:lvl w:ilvl="0">
      <w:start w:val="1"/>
      <w:numFmt w:val="decimal"/>
      <w:lvlText w:val="%1)"/>
      <w:lvlJc w:val="left"/>
      <w:pPr>
        <w:tabs>
          <w:tab w:val="num" w:pos="1069"/>
        </w:tabs>
        <w:ind w:left="1069" w:hanging="360"/>
      </w:pPr>
      <w:rPr>
        <w:rFonts w:ascii="Times New Roman" w:eastAsia="Times New Roman" w:hAnsi="Times New Roman" w:cs="Times New Roman"/>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1" w15:restartNumberingAfterBreak="0">
    <w:nsid w:val="08E267D2"/>
    <w:multiLevelType w:val="hybridMultilevel"/>
    <w:tmpl w:val="6F78D1E8"/>
    <w:lvl w:ilvl="0" w:tplc="69EE3888">
      <w:start w:val="1"/>
      <w:numFmt w:val="bullet"/>
      <w:lvlText w:val=""/>
      <w:lvlJc w:val="left"/>
      <w:pPr>
        <w:ind w:left="720" w:hanging="360"/>
      </w:pPr>
      <w:rPr>
        <w:rFonts w:ascii="Symbol" w:hAnsi="Symbol"/>
      </w:rPr>
    </w:lvl>
    <w:lvl w:ilvl="1" w:tplc="25F0D76E">
      <w:start w:val="1"/>
      <w:numFmt w:val="bullet"/>
      <w:lvlText w:val=""/>
      <w:lvlJc w:val="left"/>
      <w:pPr>
        <w:ind w:left="720" w:hanging="360"/>
      </w:pPr>
      <w:rPr>
        <w:rFonts w:ascii="Symbol" w:hAnsi="Symbol"/>
      </w:rPr>
    </w:lvl>
    <w:lvl w:ilvl="2" w:tplc="4EF0E40E">
      <w:start w:val="1"/>
      <w:numFmt w:val="bullet"/>
      <w:lvlText w:val=""/>
      <w:lvlJc w:val="left"/>
      <w:pPr>
        <w:ind w:left="720" w:hanging="360"/>
      </w:pPr>
      <w:rPr>
        <w:rFonts w:ascii="Symbol" w:hAnsi="Symbol"/>
      </w:rPr>
    </w:lvl>
    <w:lvl w:ilvl="3" w:tplc="9F1EA9A0">
      <w:start w:val="1"/>
      <w:numFmt w:val="bullet"/>
      <w:lvlText w:val=""/>
      <w:lvlJc w:val="left"/>
      <w:pPr>
        <w:ind w:left="720" w:hanging="360"/>
      </w:pPr>
      <w:rPr>
        <w:rFonts w:ascii="Symbol" w:hAnsi="Symbol"/>
      </w:rPr>
    </w:lvl>
    <w:lvl w:ilvl="4" w:tplc="1472C76A">
      <w:start w:val="1"/>
      <w:numFmt w:val="bullet"/>
      <w:lvlText w:val=""/>
      <w:lvlJc w:val="left"/>
      <w:pPr>
        <w:ind w:left="720" w:hanging="360"/>
      </w:pPr>
      <w:rPr>
        <w:rFonts w:ascii="Symbol" w:hAnsi="Symbol"/>
      </w:rPr>
    </w:lvl>
    <w:lvl w:ilvl="5" w:tplc="CCE862EA">
      <w:start w:val="1"/>
      <w:numFmt w:val="bullet"/>
      <w:lvlText w:val=""/>
      <w:lvlJc w:val="left"/>
      <w:pPr>
        <w:ind w:left="720" w:hanging="360"/>
      </w:pPr>
      <w:rPr>
        <w:rFonts w:ascii="Symbol" w:hAnsi="Symbol"/>
      </w:rPr>
    </w:lvl>
    <w:lvl w:ilvl="6" w:tplc="1E96B3BA">
      <w:start w:val="1"/>
      <w:numFmt w:val="bullet"/>
      <w:lvlText w:val=""/>
      <w:lvlJc w:val="left"/>
      <w:pPr>
        <w:ind w:left="720" w:hanging="360"/>
      </w:pPr>
      <w:rPr>
        <w:rFonts w:ascii="Symbol" w:hAnsi="Symbol"/>
      </w:rPr>
    </w:lvl>
    <w:lvl w:ilvl="7" w:tplc="5450FA40">
      <w:start w:val="1"/>
      <w:numFmt w:val="bullet"/>
      <w:lvlText w:val=""/>
      <w:lvlJc w:val="left"/>
      <w:pPr>
        <w:ind w:left="720" w:hanging="360"/>
      </w:pPr>
      <w:rPr>
        <w:rFonts w:ascii="Symbol" w:hAnsi="Symbol"/>
      </w:rPr>
    </w:lvl>
    <w:lvl w:ilvl="8" w:tplc="342E3026">
      <w:start w:val="1"/>
      <w:numFmt w:val="bullet"/>
      <w:lvlText w:val=""/>
      <w:lvlJc w:val="left"/>
      <w:pPr>
        <w:ind w:left="720" w:hanging="360"/>
      </w:pPr>
      <w:rPr>
        <w:rFonts w:ascii="Symbol" w:hAnsi="Symbol"/>
      </w:rPr>
    </w:lvl>
  </w:abstractNum>
  <w:abstractNum w:abstractNumId="2" w15:restartNumberingAfterBreak="0">
    <w:nsid w:val="0AB20E2C"/>
    <w:multiLevelType w:val="hybridMultilevel"/>
    <w:tmpl w:val="3E1E6CA4"/>
    <w:lvl w:ilvl="0" w:tplc="C8B09DC6">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781333A"/>
    <w:multiLevelType w:val="hybridMultilevel"/>
    <w:tmpl w:val="B9EAB4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7FE7623"/>
    <w:multiLevelType w:val="hybridMultilevel"/>
    <w:tmpl w:val="25A205B6"/>
    <w:lvl w:ilvl="0" w:tplc="3522CE1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7BCC2343"/>
    <w:multiLevelType w:val="hybridMultilevel"/>
    <w:tmpl w:val="8E643E36"/>
    <w:lvl w:ilvl="0" w:tplc="1C5AF18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CBB74ED"/>
    <w:multiLevelType w:val="hybridMultilevel"/>
    <w:tmpl w:val="084CB434"/>
    <w:lvl w:ilvl="0" w:tplc="D18EBC3A">
      <w:start w:val="1"/>
      <w:numFmt w:val="decimal"/>
      <w:lvlText w:val="%1)"/>
      <w:lvlJc w:val="left"/>
      <w:pPr>
        <w:ind w:left="1020" w:hanging="360"/>
      </w:pPr>
    </w:lvl>
    <w:lvl w:ilvl="1" w:tplc="7DC808A2">
      <w:start w:val="1"/>
      <w:numFmt w:val="decimal"/>
      <w:lvlText w:val="%2)"/>
      <w:lvlJc w:val="left"/>
      <w:pPr>
        <w:ind w:left="1020" w:hanging="360"/>
      </w:pPr>
    </w:lvl>
    <w:lvl w:ilvl="2" w:tplc="73CA706A">
      <w:start w:val="1"/>
      <w:numFmt w:val="decimal"/>
      <w:lvlText w:val="%3)"/>
      <w:lvlJc w:val="left"/>
      <w:pPr>
        <w:ind w:left="1020" w:hanging="360"/>
      </w:pPr>
    </w:lvl>
    <w:lvl w:ilvl="3" w:tplc="185AB318">
      <w:start w:val="1"/>
      <w:numFmt w:val="decimal"/>
      <w:lvlText w:val="%4)"/>
      <w:lvlJc w:val="left"/>
      <w:pPr>
        <w:ind w:left="1020" w:hanging="360"/>
      </w:pPr>
    </w:lvl>
    <w:lvl w:ilvl="4" w:tplc="52A84F30">
      <w:start w:val="1"/>
      <w:numFmt w:val="decimal"/>
      <w:lvlText w:val="%5)"/>
      <w:lvlJc w:val="left"/>
      <w:pPr>
        <w:ind w:left="1020" w:hanging="360"/>
      </w:pPr>
    </w:lvl>
    <w:lvl w:ilvl="5" w:tplc="57581E54">
      <w:start w:val="1"/>
      <w:numFmt w:val="decimal"/>
      <w:lvlText w:val="%6)"/>
      <w:lvlJc w:val="left"/>
      <w:pPr>
        <w:ind w:left="1020" w:hanging="360"/>
      </w:pPr>
    </w:lvl>
    <w:lvl w:ilvl="6" w:tplc="F8464D70">
      <w:start w:val="1"/>
      <w:numFmt w:val="decimal"/>
      <w:lvlText w:val="%7)"/>
      <w:lvlJc w:val="left"/>
      <w:pPr>
        <w:ind w:left="1020" w:hanging="360"/>
      </w:pPr>
    </w:lvl>
    <w:lvl w:ilvl="7" w:tplc="38544FAA">
      <w:start w:val="1"/>
      <w:numFmt w:val="decimal"/>
      <w:lvlText w:val="%8)"/>
      <w:lvlJc w:val="left"/>
      <w:pPr>
        <w:ind w:left="1020" w:hanging="360"/>
      </w:pPr>
    </w:lvl>
    <w:lvl w:ilvl="8" w:tplc="AB8472E8">
      <w:start w:val="1"/>
      <w:numFmt w:val="decimal"/>
      <w:lvlText w:val="%9)"/>
      <w:lvlJc w:val="left"/>
      <w:pPr>
        <w:ind w:left="1020" w:hanging="360"/>
      </w:pPr>
    </w:lvl>
  </w:abstractNum>
  <w:abstractNum w:abstractNumId="7" w15:restartNumberingAfterBreak="0">
    <w:nsid w:val="7E722A04"/>
    <w:multiLevelType w:val="hybridMultilevel"/>
    <w:tmpl w:val="2EB8B6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03154119">
    <w:abstractNumId w:val="6"/>
  </w:num>
  <w:num w:numId="2" w16cid:durableId="406390342">
    <w:abstractNumId w:val="4"/>
  </w:num>
  <w:num w:numId="3" w16cid:durableId="105007985">
    <w:abstractNumId w:val="3"/>
  </w:num>
  <w:num w:numId="4" w16cid:durableId="1999265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5639909">
    <w:abstractNumId w:val="5"/>
  </w:num>
  <w:num w:numId="6" w16cid:durableId="1084912203">
    <w:abstractNumId w:val="7"/>
  </w:num>
  <w:num w:numId="7" w16cid:durableId="1006252059">
    <w:abstractNumId w:val="1"/>
  </w:num>
  <w:num w:numId="8" w16cid:durableId="2162795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Mari Koik">
    <w15:presenceInfo w15:providerId="AD" w15:userId="S::mari.koik@just.ee::35ec3d9a-739e-4d69-8d21-732e3e4a9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268"/>
    <w:rsid w:val="000029D8"/>
    <w:rsid w:val="00007239"/>
    <w:rsid w:val="000325CD"/>
    <w:rsid w:val="0007744F"/>
    <w:rsid w:val="000B75CC"/>
    <w:rsid w:val="000D6454"/>
    <w:rsid w:val="00103F58"/>
    <w:rsid w:val="00176472"/>
    <w:rsid w:val="00180B2D"/>
    <w:rsid w:val="001A7611"/>
    <w:rsid w:val="001E08B5"/>
    <w:rsid w:val="0020272D"/>
    <w:rsid w:val="00226B13"/>
    <w:rsid w:val="00233626"/>
    <w:rsid w:val="00264FF9"/>
    <w:rsid w:val="00267702"/>
    <w:rsid w:val="00274EAA"/>
    <w:rsid w:val="002A6BD3"/>
    <w:rsid w:val="002C0A67"/>
    <w:rsid w:val="002C335C"/>
    <w:rsid w:val="00323025"/>
    <w:rsid w:val="003326BB"/>
    <w:rsid w:val="00335BC8"/>
    <w:rsid w:val="00375C8A"/>
    <w:rsid w:val="003C1FEB"/>
    <w:rsid w:val="0041425A"/>
    <w:rsid w:val="00490204"/>
    <w:rsid w:val="004A745B"/>
    <w:rsid w:val="004A7648"/>
    <w:rsid w:val="004C2AA3"/>
    <w:rsid w:val="004C3140"/>
    <w:rsid w:val="004D0630"/>
    <w:rsid w:val="004D20ED"/>
    <w:rsid w:val="004F2F34"/>
    <w:rsid w:val="004F476A"/>
    <w:rsid w:val="005137AA"/>
    <w:rsid w:val="00575F43"/>
    <w:rsid w:val="00576556"/>
    <w:rsid w:val="00595FD2"/>
    <w:rsid w:val="005A44D1"/>
    <w:rsid w:val="005B04FA"/>
    <w:rsid w:val="005D50AA"/>
    <w:rsid w:val="005E01F9"/>
    <w:rsid w:val="00623274"/>
    <w:rsid w:val="0063678F"/>
    <w:rsid w:val="00666628"/>
    <w:rsid w:val="006D46E1"/>
    <w:rsid w:val="006E029E"/>
    <w:rsid w:val="006E1A5C"/>
    <w:rsid w:val="00717BAA"/>
    <w:rsid w:val="00721114"/>
    <w:rsid w:val="0072541A"/>
    <w:rsid w:val="00727296"/>
    <w:rsid w:val="00791A35"/>
    <w:rsid w:val="007B0ADF"/>
    <w:rsid w:val="007B104E"/>
    <w:rsid w:val="007C6AD1"/>
    <w:rsid w:val="007E5F6D"/>
    <w:rsid w:val="008048BA"/>
    <w:rsid w:val="0084355C"/>
    <w:rsid w:val="00875F53"/>
    <w:rsid w:val="00876DD2"/>
    <w:rsid w:val="00886B65"/>
    <w:rsid w:val="008A1D6E"/>
    <w:rsid w:val="008D5E5B"/>
    <w:rsid w:val="0090480B"/>
    <w:rsid w:val="009741B1"/>
    <w:rsid w:val="00984C40"/>
    <w:rsid w:val="009939DE"/>
    <w:rsid w:val="0099548F"/>
    <w:rsid w:val="00997E35"/>
    <w:rsid w:val="009C21E9"/>
    <w:rsid w:val="009E33D7"/>
    <w:rsid w:val="009F49C9"/>
    <w:rsid w:val="009F6DEC"/>
    <w:rsid w:val="009F74CA"/>
    <w:rsid w:val="00A353E5"/>
    <w:rsid w:val="00A94DB8"/>
    <w:rsid w:val="00AC0A23"/>
    <w:rsid w:val="00AD209E"/>
    <w:rsid w:val="00B17B9C"/>
    <w:rsid w:val="00B313A7"/>
    <w:rsid w:val="00B338D7"/>
    <w:rsid w:val="00B55DFA"/>
    <w:rsid w:val="00B91E25"/>
    <w:rsid w:val="00BA748D"/>
    <w:rsid w:val="00BB64CD"/>
    <w:rsid w:val="00BC30E5"/>
    <w:rsid w:val="00BE50EE"/>
    <w:rsid w:val="00C141CF"/>
    <w:rsid w:val="00C50BB8"/>
    <w:rsid w:val="00C57DC7"/>
    <w:rsid w:val="00C81F08"/>
    <w:rsid w:val="00CF377B"/>
    <w:rsid w:val="00D46238"/>
    <w:rsid w:val="00D53597"/>
    <w:rsid w:val="00E4198C"/>
    <w:rsid w:val="00E62445"/>
    <w:rsid w:val="00EA3268"/>
    <w:rsid w:val="00EE5AF4"/>
    <w:rsid w:val="00EE6655"/>
    <w:rsid w:val="00EE7897"/>
    <w:rsid w:val="00EF081B"/>
    <w:rsid w:val="00F03B49"/>
    <w:rsid w:val="00F24708"/>
    <w:rsid w:val="00F46146"/>
    <w:rsid w:val="00F625AF"/>
    <w:rsid w:val="00FC43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B9DB"/>
  <w15:chartTrackingRefBased/>
  <w15:docId w15:val="{5D02A59A-9949-4EF4-88EE-C772AA6A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A32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A32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A326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A326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A326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A326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A326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A326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A326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A326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A326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A326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A326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A326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A326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A326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A326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A326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A32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A326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A326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A326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A3268"/>
    <w:pPr>
      <w:spacing w:before="160"/>
      <w:jc w:val="center"/>
    </w:pPr>
    <w:rPr>
      <w:i/>
      <w:iCs/>
      <w:color w:val="404040" w:themeColor="text1" w:themeTint="BF"/>
    </w:rPr>
  </w:style>
  <w:style w:type="character" w:customStyle="1" w:styleId="TsitaatMrk">
    <w:name w:val="Tsitaat Märk"/>
    <w:basedOn w:val="Liguvaikefont"/>
    <w:link w:val="Tsitaat"/>
    <w:uiPriority w:val="29"/>
    <w:rsid w:val="00EA3268"/>
    <w:rPr>
      <w:i/>
      <w:iCs/>
      <w:color w:val="404040" w:themeColor="text1" w:themeTint="BF"/>
    </w:rPr>
  </w:style>
  <w:style w:type="paragraph" w:styleId="Loendilik">
    <w:name w:val="List Paragraph"/>
    <w:basedOn w:val="Normaallaad"/>
    <w:uiPriority w:val="34"/>
    <w:qFormat/>
    <w:rsid w:val="00EA3268"/>
    <w:pPr>
      <w:ind w:left="720"/>
      <w:contextualSpacing/>
    </w:pPr>
  </w:style>
  <w:style w:type="character" w:styleId="Selgeltmrgatavrhutus">
    <w:name w:val="Intense Emphasis"/>
    <w:basedOn w:val="Liguvaikefont"/>
    <w:uiPriority w:val="21"/>
    <w:qFormat/>
    <w:rsid w:val="00EA3268"/>
    <w:rPr>
      <w:i/>
      <w:iCs/>
      <w:color w:val="0F4761" w:themeColor="accent1" w:themeShade="BF"/>
    </w:rPr>
  </w:style>
  <w:style w:type="paragraph" w:styleId="Selgeltmrgatavtsitaat">
    <w:name w:val="Intense Quote"/>
    <w:basedOn w:val="Normaallaad"/>
    <w:next w:val="Normaallaad"/>
    <w:link w:val="SelgeltmrgatavtsitaatMrk"/>
    <w:uiPriority w:val="30"/>
    <w:qFormat/>
    <w:rsid w:val="00EA32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A3268"/>
    <w:rPr>
      <w:i/>
      <w:iCs/>
      <w:color w:val="0F4761" w:themeColor="accent1" w:themeShade="BF"/>
    </w:rPr>
  </w:style>
  <w:style w:type="character" w:styleId="Selgeltmrgatavviide">
    <w:name w:val="Intense Reference"/>
    <w:basedOn w:val="Liguvaikefont"/>
    <w:uiPriority w:val="32"/>
    <w:qFormat/>
    <w:rsid w:val="00EA3268"/>
    <w:rPr>
      <w:b/>
      <w:bCs/>
      <w:smallCaps/>
      <w:color w:val="0F4761" w:themeColor="accent1" w:themeShade="BF"/>
      <w:spacing w:val="5"/>
    </w:rPr>
  </w:style>
  <w:style w:type="character" w:styleId="Kommentaariviide">
    <w:name w:val="annotation reference"/>
    <w:basedOn w:val="Liguvaikefont"/>
    <w:uiPriority w:val="99"/>
    <w:semiHidden/>
    <w:unhideWhenUsed/>
    <w:rsid w:val="00EA3268"/>
    <w:rPr>
      <w:sz w:val="16"/>
      <w:szCs w:val="16"/>
    </w:rPr>
  </w:style>
  <w:style w:type="paragraph" w:styleId="Kommentaaritekst">
    <w:name w:val="annotation text"/>
    <w:basedOn w:val="Normaallaad"/>
    <w:link w:val="KommentaaritekstMrk"/>
    <w:uiPriority w:val="99"/>
    <w:unhideWhenUsed/>
    <w:rsid w:val="00EA3268"/>
    <w:pPr>
      <w:spacing w:line="240" w:lineRule="auto"/>
    </w:pPr>
    <w:rPr>
      <w:sz w:val="20"/>
      <w:szCs w:val="20"/>
    </w:rPr>
  </w:style>
  <w:style w:type="character" w:customStyle="1" w:styleId="KommentaaritekstMrk">
    <w:name w:val="Kommentaari tekst Märk"/>
    <w:basedOn w:val="Liguvaikefont"/>
    <w:link w:val="Kommentaaritekst"/>
    <w:uiPriority w:val="99"/>
    <w:rsid w:val="00EA3268"/>
    <w:rPr>
      <w:sz w:val="20"/>
      <w:szCs w:val="20"/>
    </w:rPr>
  </w:style>
  <w:style w:type="paragraph" w:styleId="Kommentaariteema">
    <w:name w:val="annotation subject"/>
    <w:basedOn w:val="Kommentaaritekst"/>
    <w:next w:val="Kommentaaritekst"/>
    <w:link w:val="KommentaariteemaMrk"/>
    <w:uiPriority w:val="99"/>
    <w:semiHidden/>
    <w:unhideWhenUsed/>
    <w:rsid w:val="00EA3268"/>
    <w:rPr>
      <w:b/>
      <w:bCs/>
    </w:rPr>
  </w:style>
  <w:style w:type="character" w:customStyle="1" w:styleId="KommentaariteemaMrk">
    <w:name w:val="Kommentaari teema Märk"/>
    <w:basedOn w:val="KommentaaritekstMrk"/>
    <w:link w:val="Kommentaariteema"/>
    <w:uiPriority w:val="99"/>
    <w:semiHidden/>
    <w:rsid w:val="00EA3268"/>
    <w:rPr>
      <w:b/>
      <w:bCs/>
      <w:sz w:val="20"/>
      <w:szCs w:val="20"/>
    </w:rPr>
  </w:style>
  <w:style w:type="paragraph" w:styleId="Redaktsioon">
    <w:name w:val="Revision"/>
    <w:hidden/>
    <w:uiPriority w:val="99"/>
    <w:semiHidden/>
    <w:rsid w:val="00EA3268"/>
    <w:pPr>
      <w:spacing w:after="0" w:line="240" w:lineRule="auto"/>
    </w:pPr>
  </w:style>
  <w:style w:type="character" w:customStyle="1" w:styleId="cf01">
    <w:name w:val="cf01"/>
    <w:basedOn w:val="Liguvaikefont"/>
    <w:rsid w:val="00EA3268"/>
    <w:rPr>
      <w:rFonts w:ascii="Segoe UI" w:hAnsi="Segoe UI" w:cs="Segoe UI" w:hint="default"/>
      <w:sz w:val="18"/>
      <w:szCs w:val="18"/>
    </w:rPr>
  </w:style>
  <w:style w:type="character" w:customStyle="1" w:styleId="cf11">
    <w:name w:val="cf11"/>
    <w:basedOn w:val="Liguvaikefont"/>
    <w:rsid w:val="00EA3268"/>
    <w:rPr>
      <w:rFonts w:ascii="Segoe UI" w:hAnsi="Segoe UI" w:cs="Segoe UI" w:hint="default"/>
      <w:color w:val="202020"/>
      <w:sz w:val="18"/>
      <w:szCs w:val="18"/>
    </w:rPr>
  </w:style>
  <w:style w:type="character" w:styleId="Hperlink">
    <w:name w:val="Hyperlink"/>
    <w:basedOn w:val="Liguvaikefont"/>
    <w:uiPriority w:val="99"/>
    <w:unhideWhenUsed/>
    <w:rsid w:val="00EA3268"/>
    <w:rPr>
      <w:color w:val="467886" w:themeColor="hyperlink"/>
      <w:u w:val="single"/>
    </w:rPr>
  </w:style>
  <w:style w:type="character" w:customStyle="1" w:styleId="UnresolvedMention1">
    <w:name w:val="Unresolved Mention1"/>
    <w:basedOn w:val="Liguvaikefont"/>
    <w:uiPriority w:val="99"/>
    <w:semiHidden/>
    <w:unhideWhenUsed/>
    <w:rsid w:val="00EA3268"/>
    <w:rPr>
      <w:color w:val="605E5C"/>
      <w:shd w:val="clear" w:color="auto" w:fill="E1DFDD"/>
    </w:rPr>
  </w:style>
  <w:style w:type="paragraph" w:styleId="Normaallaadveeb">
    <w:name w:val="Normal (Web)"/>
    <w:basedOn w:val="Normaallaad"/>
    <w:uiPriority w:val="99"/>
    <w:unhideWhenUsed/>
    <w:rsid w:val="00EA326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EA3268"/>
    <w:pPr>
      <w:tabs>
        <w:tab w:val="center" w:pos="4536"/>
        <w:tab w:val="right" w:pos="9072"/>
      </w:tabs>
      <w:spacing w:after="0" w:line="240" w:lineRule="auto"/>
    </w:pPr>
  </w:style>
  <w:style w:type="character" w:customStyle="1" w:styleId="PisMrk">
    <w:name w:val="Päis Märk"/>
    <w:basedOn w:val="Liguvaikefont"/>
    <w:link w:val="Pis"/>
    <w:uiPriority w:val="99"/>
    <w:rsid w:val="00EA3268"/>
  </w:style>
  <w:style w:type="paragraph" w:styleId="Jalus">
    <w:name w:val="footer"/>
    <w:basedOn w:val="Normaallaad"/>
    <w:link w:val="JalusMrk"/>
    <w:uiPriority w:val="99"/>
    <w:unhideWhenUsed/>
    <w:rsid w:val="00EA3268"/>
    <w:pPr>
      <w:tabs>
        <w:tab w:val="center" w:pos="4536"/>
        <w:tab w:val="right" w:pos="9072"/>
      </w:tabs>
      <w:spacing w:after="0" w:line="240" w:lineRule="auto"/>
    </w:pPr>
  </w:style>
  <w:style w:type="character" w:customStyle="1" w:styleId="JalusMrk">
    <w:name w:val="Jalus Märk"/>
    <w:basedOn w:val="Liguvaikefont"/>
    <w:link w:val="Jalus"/>
    <w:uiPriority w:val="99"/>
    <w:rsid w:val="00EA3268"/>
  </w:style>
  <w:style w:type="character" w:customStyle="1" w:styleId="ui-provider">
    <w:name w:val="ui-provider"/>
    <w:basedOn w:val="Liguvaikefont"/>
    <w:rsid w:val="00EA3268"/>
  </w:style>
  <w:style w:type="paragraph" w:styleId="Jutumullitekst">
    <w:name w:val="Balloon Text"/>
    <w:basedOn w:val="Normaallaad"/>
    <w:link w:val="JutumullitekstMrk"/>
    <w:uiPriority w:val="99"/>
    <w:semiHidden/>
    <w:unhideWhenUsed/>
    <w:rsid w:val="00EA32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A3268"/>
    <w:rPr>
      <w:rFonts w:ascii="Segoe UI" w:hAnsi="Segoe UI" w:cs="Segoe UI"/>
      <w:sz w:val="18"/>
      <w:szCs w:val="18"/>
    </w:rPr>
  </w:style>
  <w:style w:type="character" w:styleId="Lahendamatamainimine">
    <w:name w:val="Unresolved Mention"/>
    <w:basedOn w:val="Liguvaikefont"/>
    <w:uiPriority w:val="99"/>
    <w:semiHidden/>
    <w:unhideWhenUsed/>
    <w:rsid w:val="00EA32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17</Pages>
  <Words>6247</Words>
  <Characters>36236</Characters>
  <Application>Microsoft Office Word</Application>
  <DocSecurity>0</DocSecurity>
  <Lines>301</Lines>
  <Paragraphs>84</Paragraphs>
  <ScaleCrop>false</ScaleCrop>
  <HeadingPairs>
    <vt:vector size="2" baseType="variant">
      <vt:variant>
        <vt:lpstr>Pealkiri</vt:lpstr>
      </vt:variant>
      <vt:variant>
        <vt:i4>1</vt:i4>
      </vt:variant>
    </vt:vector>
  </HeadingPairs>
  <TitlesOfParts>
    <vt:vector size="1" baseType="lpstr">
      <vt:lpstr>Eelnõu</vt:lpstr>
    </vt:vector>
  </TitlesOfParts>
  <Company>Haridus- ja Teadusministeerium</Company>
  <LinksUpToDate>false</LinksUpToDate>
  <CharactersWithSpaces>42399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Indrek Kilk</dc:creator>
  <dc:description/>
  <cp:lastModifiedBy>Mari Käbi</cp:lastModifiedBy>
  <cp:revision>32</cp:revision>
  <dcterms:created xsi:type="dcterms:W3CDTF">2024-04-30T07:16:00Z</dcterms:created>
  <dcterms:modified xsi:type="dcterms:W3CDTF">2024-05-16T13:43:00Z</dcterms:modified>
</cp:coreProperties>
</file>